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1E1A6" w14:textId="616BDE0D" w:rsidR="00284934" w:rsidRPr="002453DE" w:rsidRDefault="00030684" w:rsidP="002453D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2453DE" w:rsidRPr="002453DE">
        <w:rPr>
          <w:rFonts w:ascii="Times New Roman" w:hAnsi="Times New Roman" w:cs="Times New Roman"/>
          <w:sz w:val="24"/>
          <w:szCs w:val="24"/>
        </w:rPr>
        <w:t>.0</w:t>
      </w:r>
      <w:r>
        <w:rPr>
          <w:rFonts w:ascii="Times New Roman" w:hAnsi="Times New Roman" w:cs="Times New Roman"/>
          <w:sz w:val="24"/>
          <w:szCs w:val="24"/>
        </w:rPr>
        <w:t>9</w:t>
      </w:r>
      <w:r w:rsidR="002453DE" w:rsidRPr="002453DE">
        <w:rPr>
          <w:rFonts w:ascii="Times New Roman" w:hAnsi="Times New Roman" w:cs="Times New Roman"/>
          <w:sz w:val="24"/>
          <w:szCs w:val="24"/>
        </w:rPr>
        <w:t>.2025</w:t>
      </w:r>
    </w:p>
    <w:p w14:paraId="25152627" w14:textId="77777777" w:rsidR="00284934" w:rsidRPr="002453DE" w:rsidRDefault="00284934" w:rsidP="002453DE">
      <w:pPr>
        <w:spacing w:after="0" w:line="240" w:lineRule="auto"/>
        <w:jc w:val="center"/>
        <w:rPr>
          <w:rFonts w:ascii="Times New Roman" w:hAnsi="Times New Roman" w:cs="Times New Roman"/>
          <w:b/>
          <w:bCs/>
          <w:sz w:val="24"/>
          <w:szCs w:val="24"/>
        </w:rPr>
      </w:pPr>
    </w:p>
    <w:p w14:paraId="02B310F9" w14:textId="7B20F2BC" w:rsidR="00B7651B" w:rsidRPr="002453DE" w:rsidRDefault="00B7651B" w:rsidP="002453DE">
      <w:pPr>
        <w:spacing w:after="0" w:line="240" w:lineRule="auto"/>
        <w:jc w:val="center"/>
        <w:rPr>
          <w:rFonts w:ascii="Times New Roman" w:hAnsi="Times New Roman" w:cs="Times New Roman"/>
          <w:b/>
          <w:bCs/>
          <w:sz w:val="32"/>
          <w:szCs w:val="32"/>
        </w:rPr>
      </w:pPr>
      <w:r w:rsidRPr="0FFE9744">
        <w:rPr>
          <w:rFonts w:ascii="Times New Roman" w:hAnsi="Times New Roman" w:cs="Times New Roman"/>
          <w:b/>
          <w:bCs/>
          <w:sz w:val="32"/>
          <w:szCs w:val="32"/>
        </w:rPr>
        <w:t>R</w:t>
      </w:r>
      <w:r w:rsidR="6A4B0082" w:rsidRPr="0FFE9744">
        <w:rPr>
          <w:rFonts w:ascii="Times New Roman" w:hAnsi="Times New Roman" w:cs="Times New Roman"/>
          <w:b/>
          <w:bCs/>
          <w:sz w:val="32"/>
          <w:szCs w:val="32"/>
        </w:rPr>
        <w:t>iigilõivu</w:t>
      </w:r>
      <w:commentRangeStart w:id="0"/>
      <w:del w:id="1" w:author="Maarja-Liis Lall - JUSTDIGI" w:date="2025-09-15T05:49:00Z">
        <w:r w:rsidRPr="0FFE9744" w:rsidDel="6A4B0082">
          <w:rPr>
            <w:rFonts w:ascii="Times New Roman" w:hAnsi="Times New Roman" w:cs="Times New Roman"/>
            <w:b/>
            <w:bCs/>
            <w:sz w:val="32"/>
            <w:szCs w:val="32"/>
          </w:rPr>
          <w:delText xml:space="preserve"> </w:delText>
        </w:r>
      </w:del>
      <w:commentRangeEnd w:id="0"/>
      <w:r>
        <w:commentReference w:id="0"/>
      </w:r>
      <w:r w:rsidR="6A4B0082" w:rsidRPr="0FFE9744">
        <w:rPr>
          <w:rFonts w:ascii="Times New Roman" w:hAnsi="Times New Roman" w:cs="Times New Roman"/>
          <w:b/>
          <w:bCs/>
          <w:sz w:val="32"/>
          <w:szCs w:val="32"/>
        </w:rPr>
        <w:t xml:space="preserve">seaduse </w:t>
      </w:r>
      <w:r w:rsidRPr="0FFE9744">
        <w:rPr>
          <w:rFonts w:ascii="Times New Roman" w:hAnsi="Times New Roman" w:cs="Times New Roman"/>
          <w:b/>
          <w:bCs/>
          <w:sz w:val="32"/>
          <w:szCs w:val="32"/>
        </w:rPr>
        <w:t xml:space="preserve">muutmise seaduse eelnõu </w:t>
      </w:r>
      <w:commentRangeStart w:id="2"/>
      <w:r w:rsidRPr="0FFE9744">
        <w:rPr>
          <w:rFonts w:ascii="Times New Roman" w:hAnsi="Times New Roman" w:cs="Times New Roman"/>
          <w:b/>
          <w:bCs/>
          <w:sz w:val="32"/>
          <w:szCs w:val="32"/>
        </w:rPr>
        <w:t>seletuskiri</w:t>
      </w:r>
      <w:commentRangeEnd w:id="2"/>
      <w:r w:rsidR="00B77CDF">
        <w:rPr>
          <w:rStyle w:val="Kommentaariviide"/>
        </w:rPr>
        <w:commentReference w:id="2"/>
      </w:r>
    </w:p>
    <w:p w14:paraId="4DA5A80F" w14:textId="672D1E5D" w:rsidR="00B7651B" w:rsidRPr="002453DE" w:rsidRDefault="00B7651B" w:rsidP="002453DE">
      <w:pPr>
        <w:spacing w:after="0" w:line="240" w:lineRule="auto"/>
        <w:jc w:val="both"/>
        <w:rPr>
          <w:rFonts w:ascii="Times New Roman" w:hAnsi="Times New Roman" w:cs="Times New Roman"/>
          <w:sz w:val="24"/>
          <w:szCs w:val="24"/>
        </w:rPr>
      </w:pPr>
      <w:commentRangeStart w:id="3"/>
      <w:commentRangeEnd w:id="3"/>
      <w:r>
        <w:commentReference w:id="3"/>
      </w:r>
    </w:p>
    <w:p w14:paraId="48F2CA99" w14:textId="7D41C09E" w:rsidR="00B7651B" w:rsidRPr="0070624A"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1. Sissejuhatus</w:t>
      </w:r>
    </w:p>
    <w:p w14:paraId="5E87601D" w14:textId="75BA847B" w:rsidR="00B7651B" w:rsidRPr="0070624A"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1.1 Sisukokkuvõte</w:t>
      </w:r>
    </w:p>
    <w:p w14:paraId="799A323E" w14:textId="77777777" w:rsidR="0070624A" w:rsidRPr="0070624A" w:rsidRDefault="0070624A" w:rsidP="0070624A">
      <w:pPr>
        <w:spacing w:after="0" w:line="240" w:lineRule="auto"/>
        <w:jc w:val="both"/>
        <w:rPr>
          <w:rFonts w:ascii="Times New Roman" w:hAnsi="Times New Roman" w:cs="Times New Roman"/>
          <w:b/>
          <w:bCs/>
          <w:sz w:val="24"/>
          <w:szCs w:val="24"/>
        </w:rPr>
      </w:pPr>
    </w:p>
    <w:p w14:paraId="252C2CFD" w14:textId="192E529A" w:rsidR="00061F1C" w:rsidRPr="0070624A" w:rsidRDefault="00061F1C"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Seaduse eelnõu käsitleb riigihangete</w:t>
      </w:r>
      <w:r w:rsidR="002A3055" w:rsidRPr="0070624A">
        <w:rPr>
          <w:rFonts w:ascii="Times New Roman" w:hAnsi="Times New Roman" w:cs="Times New Roman"/>
          <w:sz w:val="24"/>
          <w:szCs w:val="24"/>
        </w:rPr>
        <w:t xml:space="preserve"> </w:t>
      </w:r>
      <w:r w:rsidRPr="0070624A">
        <w:rPr>
          <w:rFonts w:ascii="Times New Roman" w:hAnsi="Times New Roman" w:cs="Times New Roman"/>
          <w:sz w:val="24"/>
          <w:szCs w:val="24"/>
        </w:rPr>
        <w:t>vaidlus</w:t>
      </w:r>
      <w:r w:rsidR="002A3055" w:rsidRPr="0070624A">
        <w:rPr>
          <w:rFonts w:ascii="Times New Roman" w:hAnsi="Times New Roman" w:cs="Times New Roman"/>
          <w:sz w:val="24"/>
          <w:szCs w:val="24"/>
        </w:rPr>
        <w:t xml:space="preserve">i lahendava vaidlustuskomisjoni </w:t>
      </w:r>
      <w:r w:rsidRPr="0070624A">
        <w:rPr>
          <w:rFonts w:ascii="Times New Roman" w:hAnsi="Times New Roman" w:cs="Times New Roman"/>
          <w:sz w:val="24"/>
          <w:szCs w:val="24"/>
        </w:rPr>
        <w:t xml:space="preserve"> </w:t>
      </w:r>
      <w:r w:rsidR="002A3055" w:rsidRPr="0070624A">
        <w:rPr>
          <w:rFonts w:ascii="Times New Roman" w:hAnsi="Times New Roman" w:cs="Times New Roman"/>
          <w:sz w:val="24"/>
          <w:szCs w:val="24"/>
        </w:rPr>
        <w:t>rahastust</w:t>
      </w:r>
      <w:r w:rsidRPr="0070624A">
        <w:rPr>
          <w:rFonts w:ascii="Times New Roman" w:hAnsi="Times New Roman" w:cs="Times New Roman"/>
          <w:sz w:val="24"/>
          <w:szCs w:val="24"/>
        </w:rPr>
        <w:t>.</w:t>
      </w:r>
    </w:p>
    <w:p w14:paraId="07527E46" w14:textId="77777777" w:rsidR="00995945" w:rsidRDefault="00995945" w:rsidP="0070624A">
      <w:pPr>
        <w:spacing w:after="0" w:line="240" w:lineRule="auto"/>
        <w:jc w:val="both"/>
        <w:rPr>
          <w:rFonts w:ascii="Times New Roman" w:hAnsi="Times New Roman" w:cs="Times New Roman"/>
          <w:sz w:val="24"/>
          <w:szCs w:val="24"/>
        </w:rPr>
      </w:pPr>
    </w:p>
    <w:p w14:paraId="7FE4D62F" w14:textId="493ED32C" w:rsidR="009D1B92" w:rsidRPr="0070624A" w:rsidRDefault="00061F1C"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Riigihanke korraldamisest tekkinud vaidlusi lahendab kohustusliku kohtuvälise organina riigihangete vaidlustuskomisjon</w:t>
      </w:r>
      <w:r w:rsidR="002A3055" w:rsidRPr="0070624A">
        <w:rPr>
          <w:rFonts w:ascii="Times New Roman" w:hAnsi="Times New Roman" w:cs="Times New Roman"/>
          <w:sz w:val="24"/>
          <w:szCs w:val="24"/>
        </w:rPr>
        <w:t xml:space="preserve"> (edaspidi </w:t>
      </w:r>
      <w:proofErr w:type="spellStart"/>
      <w:r w:rsidR="002A3055" w:rsidRPr="006F2570">
        <w:rPr>
          <w:rFonts w:ascii="Times New Roman" w:hAnsi="Times New Roman" w:cs="Times New Roman"/>
          <w:sz w:val="24"/>
          <w:szCs w:val="24"/>
        </w:rPr>
        <w:t>VaKo</w:t>
      </w:r>
      <w:proofErr w:type="spellEnd"/>
      <w:r w:rsidR="002A3055" w:rsidRPr="0070624A">
        <w:rPr>
          <w:rFonts w:ascii="Times New Roman" w:hAnsi="Times New Roman" w:cs="Times New Roman"/>
          <w:sz w:val="24"/>
          <w:szCs w:val="24"/>
        </w:rPr>
        <w:t xml:space="preserve">). </w:t>
      </w:r>
      <w:proofErr w:type="spellStart"/>
      <w:r w:rsidR="002A3055" w:rsidRPr="0070624A">
        <w:rPr>
          <w:rFonts w:ascii="Times New Roman" w:hAnsi="Times New Roman" w:cs="Times New Roman"/>
          <w:sz w:val="24"/>
          <w:szCs w:val="24"/>
        </w:rPr>
        <w:t>VaKo</w:t>
      </w:r>
      <w:proofErr w:type="spellEnd"/>
      <w:r w:rsidR="002A3055" w:rsidRPr="0070624A">
        <w:rPr>
          <w:rFonts w:ascii="Times New Roman" w:hAnsi="Times New Roman" w:cs="Times New Roman"/>
          <w:sz w:val="24"/>
          <w:szCs w:val="24"/>
        </w:rPr>
        <w:t xml:space="preserve"> asub Rahandusministeeriumi valitsemisalas. </w:t>
      </w:r>
      <w:proofErr w:type="spellStart"/>
      <w:r w:rsidR="0024776D" w:rsidRPr="0070624A">
        <w:rPr>
          <w:rFonts w:ascii="Times New Roman" w:hAnsi="Times New Roman" w:cs="Times New Roman"/>
          <w:sz w:val="24"/>
          <w:szCs w:val="24"/>
        </w:rPr>
        <w:t>VaKo</w:t>
      </w:r>
      <w:proofErr w:type="spellEnd"/>
      <w:r w:rsidR="0024776D" w:rsidRPr="0070624A">
        <w:rPr>
          <w:rFonts w:ascii="Times New Roman" w:hAnsi="Times New Roman" w:cs="Times New Roman"/>
          <w:sz w:val="24"/>
          <w:szCs w:val="24"/>
        </w:rPr>
        <w:t xml:space="preserve"> töökoormus on vaidlustuste arvu kasvu tõttu märkimisväärselt suurenenud. </w:t>
      </w:r>
    </w:p>
    <w:p w14:paraId="571DD8B3" w14:textId="77777777" w:rsidR="0070624A" w:rsidRPr="0070624A" w:rsidRDefault="0070624A" w:rsidP="0070624A">
      <w:pPr>
        <w:spacing w:after="0" w:line="240" w:lineRule="auto"/>
        <w:jc w:val="both"/>
        <w:rPr>
          <w:rFonts w:ascii="Times New Roman" w:hAnsi="Times New Roman" w:cs="Times New Roman"/>
          <w:sz w:val="24"/>
          <w:szCs w:val="24"/>
        </w:rPr>
      </w:pPr>
    </w:p>
    <w:p w14:paraId="5D2466C4" w14:textId="3C50FF05" w:rsidR="6070B7EF" w:rsidRDefault="00A083FA"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Vaidlustuskomisjoni </w:t>
      </w:r>
      <w:r w:rsidR="2F573163" w:rsidRPr="0070624A">
        <w:rPr>
          <w:rFonts w:ascii="Times New Roman" w:hAnsi="Times New Roman" w:cs="Times New Roman"/>
          <w:sz w:val="24"/>
          <w:szCs w:val="24"/>
        </w:rPr>
        <w:t xml:space="preserve">asutamisel kavandati üksuse </w:t>
      </w:r>
      <w:r w:rsidRPr="0070624A">
        <w:rPr>
          <w:rFonts w:ascii="Times New Roman" w:hAnsi="Times New Roman" w:cs="Times New Roman"/>
          <w:sz w:val="24"/>
          <w:szCs w:val="24"/>
        </w:rPr>
        <w:t>tegevuse kulud ka</w:t>
      </w:r>
      <w:r w:rsidR="2F573163" w:rsidRPr="0070624A">
        <w:rPr>
          <w:rFonts w:ascii="Times New Roman" w:hAnsi="Times New Roman" w:cs="Times New Roman"/>
          <w:sz w:val="24"/>
          <w:szCs w:val="24"/>
        </w:rPr>
        <w:t xml:space="preserve">tta </w:t>
      </w:r>
      <w:r w:rsidRPr="0070624A">
        <w:rPr>
          <w:rFonts w:ascii="Times New Roman" w:hAnsi="Times New Roman" w:cs="Times New Roman"/>
          <w:sz w:val="24"/>
          <w:szCs w:val="24"/>
        </w:rPr>
        <w:t>vaidlustus</w:t>
      </w:r>
      <w:r w:rsidR="2F573163" w:rsidRPr="0070624A">
        <w:rPr>
          <w:rFonts w:ascii="Times New Roman" w:hAnsi="Times New Roman" w:cs="Times New Roman"/>
          <w:sz w:val="24"/>
          <w:szCs w:val="24"/>
        </w:rPr>
        <w:t>asjade</w:t>
      </w:r>
      <w:r w:rsidRPr="0070624A">
        <w:rPr>
          <w:rFonts w:ascii="Times New Roman" w:hAnsi="Times New Roman" w:cs="Times New Roman"/>
          <w:sz w:val="24"/>
          <w:szCs w:val="24"/>
        </w:rPr>
        <w:t xml:space="preserve"> riigilõivude arvelt. </w:t>
      </w:r>
      <w:r w:rsidR="2871B8D8" w:rsidRPr="0070624A">
        <w:rPr>
          <w:rFonts w:ascii="Times New Roman" w:hAnsi="Times New Roman" w:cs="Times New Roman"/>
          <w:sz w:val="24"/>
          <w:szCs w:val="24"/>
        </w:rPr>
        <w:t>Riigilõivuseaduses (</w:t>
      </w:r>
      <w:r w:rsidR="09421AC4" w:rsidRPr="0070624A">
        <w:rPr>
          <w:rFonts w:ascii="Times New Roman" w:hAnsi="Times New Roman" w:cs="Times New Roman"/>
          <w:sz w:val="24"/>
          <w:szCs w:val="24"/>
        </w:rPr>
        <w:t xml:space="preserve">edaspidi </w:t>
      </w:r>
      <w:r w:rsidR="2871B8D8" w:rsidRPr="00D54392">
        <w:rPr>
          <w:rFonts w:ascii="Times New Roman" w:hAnsi="Times New Roman" w:cs="Times New Roman"/>
          <w:sz w:val="24"/>
          <w:szCs w:val="24"/>
        </w:rPr>
        <w:t>RLS</w:t>
      </w:r>
      <w:r w:rsidR="2871B8D8" w:rsidRPr="0070624A">
        <w:rPr>
          <w:rFonts w:ascii="Times New Roman" w:hAnsi="Times New Roman" w:cs="Times New Roman"/>
          <w:sz w:val="24"/>
          <w:szCs w:val="24"/>
        </w:rPr>
        <w:t>) sätestatud määrad pärinevad 2007. aastast</w:t>
      </w:r>
      <w:r w:rsidR="0061392C">
        <w:rPr>
          <w:rStyle w:val="Allmrkuseviide"/>
          <w:rFonts w:ascii="Times New Roman" w:hAnsi="Times New Roman" w:cs="Times New Roman"/>
          <w:sz w:val="24"/>
          <w:szCs w:val="24"/>
        </w:rPr>
        <w:footnoteReference w:id="2"/>
      </w:r>
      <w:r w:rsidR="2871B8D8" w:rsidRPr="0070624A">
        <w:rPr>
          <w:rFonts w:ascii="Times New Roman" w:hAnsi="Times New Roman" w:cs="Times New Roman"/>
          <w:sz w:val="24"/>
          <w:szCs w:val="24"/>
        </w:rPr>
        <w:t xml:space="preserve"> ja katavad </w:t>
      </w:r>
      <w:commentRangeStart w:id="4"/>
      <w:r w:rsidR="2871B8D8" w:rsidRPr="0070624A">
        <w:rPr>
          <w:rFonts w:ascii="Times New Roman" w:hAnsi="Times New Roman" w:cs="Times New Roman"/>
          <w:sz w:val="24"/>
          <w:szCs w:val="24"/>
        </w:rPr>
        <w:t xml:space="preserve">praegu vaid 55% </w:t>
      </w:r>
      <w:proofErr w:type="spellStart"/>
      <w:r w:rsidR="2871B8D8" w:rsidRPr="0070624A">
        <w:rPr>
          <w:rFonts w:ascii="Times New Roman" w:hAnsi="Times New Roman" w:cs="Times New Roman"/>
          <w:sz w:val="24"/>
          <w:szCs w:val="24"/>
        </w:rPr>
        <w:t>VaKo</w:t>
      </w:r>
      <w:proofErr w:type="spellEnd"/>
      <w:r w:rsidR="2871B8D8" w:rsidRPr="0070624A">
        <w:rPr>
          <w:rFonts w:ascii="Times New Roman" w:hAnsi="Times New Roman" w:cs="Times New Roman"/>
          <w:sz w:val="24"/>
          <w:szCs w:val="24"/>
        </w:rPr>
        <w:t xml:space="preserve"> </w:t>
      </w:r>
      <w:r w:rsidR="296921B5" w:rsidRPr="0070624A">
        <w:rPr>
          <w:rFonts w:ascii="Times New Roman" w:hAnsi="Times New Roman" w:cs="Times New Roman"/>
          <w:sz w:val="24"/>
          <w:szCs w:val="24"/>
        </w:rPr>
        <w:t>tööjõu</w:t>
      </w:r>
      <w:r w:rsidR="2871B8D8" w:rsidRPr="0070624A">
        <w:rPr>
          <w:rFonts w:ascii="Times New Roman" w:hAnsi="Times New Roman" w:cs="Times New Roman"/>
          <w:sz w:val="24"/>
          <w:szCs w:val="24"/>
        </w:rPr>
        <w:t>kuludest</w:t>
      </w:r>
      <w:commentRangeEnd w:id="4"/>
      <w:r w:rsidR="00BE3219">
        <w:rPr>
          <w:rStyle w:val="Kommentaariviide"/>
        </w:rPr>
        <w:commentReference w:id="4"/>
      </w:r>
      <w:r w:rsidR="2871B8D8" w:rsidRPr="0070624A">
        <w:rPr>
          <w:rFonts w:ascii="Times New Roman" w:hAnsi="Times New Roman" w:cs="Times New Roman"/>
          <w:sz w:val="24"/>
          <w:szCs w:val="24"/>
        </w:rPr>
        <w:t xml:space="preserve">. </w:t>
      </w:r>
      <w:r w:rsidRPr="0070624A">
        <w:rPr>
          <w:rFonts w:ascii="Times New Roman" w:hAnsi="Times New Roman" w:cs="Times New Roman"/>
          <w:sz w:val="24"/>
          <w:szCs w:val="24"/>
        </w:rPr>
        <w:t>Eelnõuga taastatakse riigihangete vaidlustuste riigilõivumäärade kulupõhisus</w:t>
      </w:r>
      <w:commentRangeStart w:id="5"/>
      <w:ins w:id="6" w:author="Maarja-Liis Lall - JUSTDIGI" w:date="2025-09-15T11:17:00Z">
        <w:r w:rsidR="64F1CA48" w:rsidRPr="0070624A">
          <w:rPr>
            <w:rFonts w:ascii="Times New Roman" w:hAnsi="Times New Roman" w:cs="Times New Roman"/>
            <w:sz w:val="24"/>
            <w:szCs w:val="24"/>
          </w:rPr>
          <w:t>,</w:t>
        </w:r>
      </w:ins>
      <w:commentRangeEnd w:id="5"/>
      <w:r w:rsidR="002A3055">
        <w:commentReference w:id="5"/>
      </w:r>
      <w:r w:rsidRPr="0070624A">
        <w:rPr>
          <w:rFonts w:ascii="Times New Roman" w:hAnsi="Times New Roman" w:cs="Times New Roman"/>
          <w:sz w:val="24"/>
          <w:szCs w:val="24"/>
        </w:rPr>
        <w:t xml:space="preserve"> </w:t>
      </w:r>
      <w:r w:rsidR="2871B8D8" w:rsidRPr="0070624A">
        <w:rPr>
          <w:rFonts w:ascii="Times New Roman" w:hAnsi="Times New Roman" w:cs="Times New Roman"/>
          <w:sz w:val="24"/>
          <w:szCs w:val="24"/>
        </w:rPr>
        <w:t>vii</w:t>
      </w:r>
      <w:r w:rsidRPr="0070624A">
        <w:rPr>
          <w:rFonts w:ascii="Times New Roman" w:hAnsi="Times New Roman" w:cs="Times New Roman"/>
          <w:sz w:val="24"/>
          <w:szCs w:val="24"/>
        </w:rPr>
        <w:t>es</w:t>
      </w:r>
      <w:r w:rsidR="2871B8D8" w:rsidRPr="0070624A">
        <w:rPr>
          <w:rFonts w:ascii="Times New Roman" w:hAnsi="Times New Roman" w:cs="Times New Roman"/>
          <w:sz w:val="24"/>
          <w:szCs w:val="24"/>
        </w:rPr>
        <w:t xml:space="preserve"> lõivud </w:t>
      </w:r>
      <w:r w:rsidRPr="0070624A">
        <w:rPr>
          <w:rFonts w:ascii="Times New Roman" w:hAnsi="Times New Roman" w:cs="Times New Roman"/>
          <w:sz w:val="24"/>
          <w:szCs w:val="24"/>
        </w:rPr>
        <w:t xml:space="preserve">vastavusse </w:t>
      </w:r>
      <w:r w:rsidR="2871B8D8" w:rsidRPr="0070624A">
        <w:rPr>
          <w:rFonts w:ascii="Times New Roman" w:hAnsi="Times New Roman" w:cs="Times New Roman"/>
          <w:sz w:val="24"/>
          <w:szCs w:val="24"/>
        </w:rPr>
        <w:t>tegelike kuludega.</w:t>
      </w:r>
      <w:r w:rsidR="5F7A73C0">
        <w:rPr>
          <w:rFonts w:ascii="Times New Roman" w:hAnsi="Times New Roman" w:cs="Times New Roman"/>
          <w:sz w:val="24"/>
          <w:szCs w:val="24"/>
        </w:rPr>
        <w:t xml:space="preserve"> </w:t>
      </w:r>
    </w:p>
    <w:p w14:paraId="79C0C56D" w14:textId="77777777" w:rsidR="009875E0" w:rsidRDefault="009875E0" w:rsidP="0070624A">
      <w:pPr>
        <w:spacing w:after="0" w:line="240" w:lineRule="auto"/>
        <w:jc w:val="both"/>
        <w:rPr>
          <w:rFonts w:ascii="Times New Roman" w:hAnsi="Times New Roman" w:cs="Times New Roman"/>
          <w:sz w:val="24"/>
          <w:szCs w:val="24"/>
        </w:rPr>
      </w:pPr>
    </w:p>
    <w:p w14:paraId="34B8B2BC" w14:textId="6D715DA8" w:rsidR="009875E0" w:rsidRDefault="00995945"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kavandatavad muudatused ei too kaasa ettevõtjate, inimeste või vabaühenduste halduskoormuse kasvu, sest </w:t>
      </w:r>
      <w:r w:rsidR="00D54392">
        <w:rPr>
          <w:rFonts w:ascii="Times New Roman" w:hAnsi="Times New Roman" w:cs="Times New Roman"/>
          <w:sz w:val="24"/>
          <w:szCs w:val="24"/>
        </w:rPr>
        <w:t xml:space="preserve">eelnõuga ei muudeta </w:t>
      </w:r>
      <w:r w:rsidR="008A4DAE">
        <w:rPr>
          <w:rFonts w:ascii="Times New Roman" w:hAnsi="Times New Roman" w:cs="Times New Roman"/>
          <w:sz w:val="24"/>
          <w:szCs w:val="24"/>
        </w:rPr>
        <w:t xml:space="preserve">RLS-i selliselt, </w:t>
      </w:r>
      <w:r w:rsidR="00EE0D06">
        <w:rPr>
          <w:rFonts w:ascii="Times New Roman" w:hAnsi="Times New Roman" w:cs="Times New Roman"/>
          <w:sz w:val="24"/>
          <w:szCs w:val="24"/>
        </w:rPr>
        <w:t>et muudatustega kaasneks korraldus</w:t>
      </w:r>
      <w:r w:rsidR="00A80682">
        <w:rPr>
          <w:rFonts w:ascii="Times New Roman" w:hAnsi="Times New Roman" w:cs="Times New Roman"/>
          <w:sz w:val="24"/>
          <w:szCs w:val="24"/>
        </w:rPr>
        <w:t>lik</w:t>
      </w:r>
      <w:r w:rsidR="00B62AFB">
        <w:rPr>
          <w:rFonts w:ascii="Times New Roman" w:hAnsi="Times New Roman" w:cs="Times New Roman"/>
          <w:sz w:val="24"/>
          <w:szCs w:val="24"/>
        </w:rPr>
        <w:t>k</w:t>
      </w:r>
      <w:r w:rsidR="00A80682">
        <w:rPr>
          <w:rFonts w:ascii="Times New Roman" w:hAnsi="Times New Roman" w:cs="Times New Roman"/>
          <w:sz w:val="24"/>
          <w:szCs w:val="24"/>
        </w:rPr>
        <w:t xml:space="preserve">e muudatusi. </w:t>
      </w:r>
    </w:p>
    <w:p w14:paraId="0541E9DF" w14:textId="77777777" w:rsidR="00661AD3" w:rsidRPr="0070624A" w:rsidRDefault="00661AD3" w:rsidP="0070624A">
      <w:pPr>
        <w:spacing w:after="0" w:line="240" w:lineRule="auto"/>
        <w:jc w:val="both"/>
        <w:rPr>
          <w:rFonts w:ascii="Times New Roman" w:hAnsi="Times New Roman" w:cs="Times New Roman"/>
          <w:sz w:val="24"/>
          <w:szCs w:val="24"/>
        </w:rPr>
      </w:pPr>
    </w:p>
    <w:p w14:paraId="123B7C2C" w14:textId="3FF289DD"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1.2 Eelnõu ettevalmistajad</w:t>
      </w:r>
    </w:p>
    <w:p w14:paraId="735BAC9D" w14:textId="77777777" w:rsidR="00661AD3" w:rsidRPr="0070624A" w:rsidRDefault="00661AD3" w:rsidP="0070624A">
      <w:pPr>
        <w:spacing w:after="0" w:line="240" w:lineRule="auto"/>
        <w:jc w:val="both"/>
        <w:rPr>
          <w:rFonts w:ascii="Times New Roman" w:hAnsi="Times New Roman" w:cs="Times New Roman"/>
          <w:b/>
          <w:bCs/>
          <w:sz w:val="24"/>
          <w:szCs w:val="24"/>
        </w:rPr>
      </w:pPr>
    </w:p>
    <w:p w14:paraId="05A7F8FB" w14:textId="3AD12864" w:rsidR="00B31EE0" w:rsidRPr="0070624A" w:rsidRDefault="00E208A6" w:rsidP="0070624A">
      <w:pPr>
        <w:spacing w:after="0" w:line="240" w:lineRule="auto"/>
        <w:jc w:val="both"/>
        <w:rPr>
          <w:rFonts w:ascii="Times New Roman" w:hAnsi="Times New Roman" w:cs="Times New Roman"/>
          <w:sz w:val="24"/>
          <w:szCs w:val="24"/>
          <w:highlight w:val="yellow"/>
        </w:rPr>
      </w:pPr>
      <w:r w:rsidRPr="0070624A">
        <w:rPr>
          <w:rFonts w:ascii="Times New Roman" w:hAnsi="Times New Roman" w:cs="Times New Roman"/>
          <w:sz w:val="24"/>
          <w:szCs w:val="24"/>
        </w:rPr>
        <w:t>Eelnõu ja seletuskirja on koostanud Rahandusministeeriumi riigihangete ja riigiabi osakonna nõunik</w:t>
      </w:r>
      <w:r w:rsidR="2DB233C5" w:rsidRPr="0070624A">
        <w:rPr>
          <w:rFonts w:ascii="Times New Roman" w:hAnsi="Times New Roman" w:cs="Times New Roman"/>
          <w:sz w:val="24"/>
          <w:szCs w:val="24"/>
        </w:rPr>
        <w:t>ud</w:t>
      </w:r>
      <w:r w:rsidRPr="0070624A">
        <w:rPr>
          <w:rFonts w:ascii="Times New Roman" w:hAnsi="Times New Roman" w:cs="Times New Roman"/>
          <w:sz w:val="24"/>
          <w:szCs w:val="24"/>
        </w:rPr>
        <w:t xml:space="preserve"> </w:t>
      </w:r>
      <w:r w:rsidR="17C1B978" w:rsidRPr="0070624A">
        <w:rPr>
          <w:rFonts w:ascii="Times New Roman" w:hAnsi="Times New Roman" w:cs="Times New Roman"/>
          <w:sz w:val="24"/>
          <w:szCs w:val="24"/>
        </w:rPr>
        <w:t xml:space="preserve">Anna </w:t>
      </w:r>
      <w:proofErr w:type="spellStart"/>
      <w:r w:rsidR="17C1B978" w:rsidRPr="0070624A">
        <w:rPr>
          <w:rFonts w:ascii="Times New Roman" w:hAnsi="Times New Roman" w:cs="Times New Roman"/>
          <w:sz w:val="24"/>
          <w:szCs w:val="24"/>
        </w:rPr>
        <w:t>Poots</w:t>
      </w:r>
      <w:proofErr w:type="spellEnd"/>
      <w:r w:rsidRPr="0070624A">
        <w:rPr>
          <w:rFonts w:ascii="Times New Roman" w:hAnsi="Times New Roman" w:cs="Times New Roman"/>
          <w:sz w:val="24"/>
          <w:szCs w:val="24"/>
        </w:rPr>
        <w:t xml:space="preserve"> (</w:t>
      </w:r>
      <w:hyperlink r:id="rId15">
        <w:r w:rsidR="1F4B6A32" w:rsidRPr="0070624A">
          <w:rPr>
            <w:rStyle w:val="Hperlink"/>
            <w:rFonts w:ascii="Times New Roman" w:hAnsi="Times New Roman" w:cs="Times New Roman"/>
            <w:color w:val="auto"/>
            <w:sz w:val="24"/>
            <w:szCs w:val="24"/>
            <w:u w:val="none"/>
          </w:rPr>
          <w:t>anna.poots</w:t>
        </w:r>
        <w:r w:rsidRPr="0070624A">
          <w:rPr>
            <w:rStyle w:val="Hperlink"/>
            <w:rFonts w:ascii="Times New Roman" w:hAnsi="Times New Roman" w:cs="Times New Roman"/>
            <w:color w:val="auto"/>
            <w:sz w:val="24"/>
            <w:szCs w:val="24"/>
            <w:u w:val="none"/>
          </w:rPr>
          <w:t>@fin.ee</w:t>
        </w:r>
      </w:hyperlink>
      <w:r w:rsidRPr="0070624A">
        <w:rPr>
          <w:rFonts w:ascii="Times New Roman" w:hAnsi="Times New Roman" w:cs="Times New Roman"/>
          <w:sz w:val="24"/>
          <w:szCs w:val="24"/>
        </w:rPr>
        <w:t xml:space="preserve">, tel </w:t>
      </w:r>
      <w:r w:rsidR="4913E219" w:rsidRPr="0070624A">
        <w:rPr>
          <w:rFonts w:ascii="Times New Roman" w:hAnsi="Times New Roman" w:cs="Times New Roman"/>
          <w:sz w:val="24"/>
          <w:szCs w:val="24"/>
        </w:rPr>
        <w:t>5885 1313</w:t>
      </w:r>
      <w:r w:rsidRPr="0070624A">
        <w:rPr>
          <w:rFonts w:ascii="Times New Roman" w:hAnsi="Times New Roman" w:cs="Times New Roman"/>
          <w:sz w:val="24"/>
          <w:szCs w:val="24"/>
        </w:rPr>
        <w:t>)</w:t>
      </w:r>
      <w:r w:rsidR="4913E219" w:rsidRPr="0070624A">
        <w:rPr>
          <w:rFonts w:ascii="Times New Roman" w:hAnsi="Times New Roman" w:cs="Times New Roman"/>
          <w:sz w:val="24"/>
          <w:szCs w:val="24"/>
        </w:rPr>
        <w:t xml:space="preserve"> ja Madina Talu (</w:t>
      </w:r>
      <w:hyperlink r:id="rId16">
        <w:r w:rsidR="4913E219" w:rsidRPr="0070624A">
          <w:rPr>
            <w:rStyle w:val="Hperlink"/>
            <w:rFonts w:ascii="Times New Roman" w:hAnsi="Times New Roman" w:cs="Times New Roman"/>
            <w:sz w:val="24"/>
            <w:szCs w:val="24"/>
            <w:u w:val="none"/>
          </w:rPr>
          <w:t>madina.talu@fin.ee</w:t>
        </w:r>
      </w:hyperlink>
      <w:r w:rsidR="4913E219" w:rsidRPr="0070624A">
        <w:rPr>
          <w:rFonts w:ascii="Times New Roman" w:hAnsi="Times New Roman" w:cs="Times New Roman"/>
          <w:sz w:val="24"/>
          <w:szCs w:val="24"/>
        </w:rPr>
        <w:t>, tel 5885 1418)</w:t>
      </w:r>
      <w:r w:rsidRPr="0070624A">
        <w:rPr>
          <w:rFonts w:ascii="Times New Roman" w:hAnsi="Times New Roman" w:cs="Times New Roman"/>
          <w:sz w:val="24"/>
          <w:szCs w:val="24"/>
        </w:rPr>
        <w:t xml:space="preserve">. Eelnõu ja seletuskirja juriidilist kvaliteeti on kontrollinud Rahandusministeeriumi </w:t>
      </w:r>
      <w:r w:rsidR="00A50BF7" w:rsidRPr="0070624A">
        <w:rPr>
          <w:rFonts w:ascii="Times New Roman" w:hAnsi="Times New Roman" w:cs="Times New Roman"/>
          <w:sz w:val="24"/>
          <w:szCs w:val="24"/>
        </w:rPr>
        <w:t xml:space="preserve">personali- ja </w:t>
      </w:r>
      <w:r w:rsidRPr="0070624A">
        <w:rPr>
          <w:rFonts w:ascii="Times New Roman" w:hAnsi="Times New Roman" w:cs="Times New Roman"/>
          <w:sz w:val="24"/>
          <w:szCs w:val="24"/>
        </w:rPr>
        <w:t xml:space="preserve">õigusosakonna </w:t>
      </w:r>
      <w:r w:rsidR="00A50BF7" w:rsidRPr="0070624A">
        <w:rPr>
          <w:rFonts w:ascii="Times New Roman" w:hAnsi="Times New Roman" w:cs="Times New Roman"/>
          <w:sz w:val="24"/>
          <w:szCs w:val="24"/>
        </w:rPr>
        <w:t>õigusloome valdkonna</w:t>
      </w:r>
      <w:r w:rsidR="413BB118" w:rsidRPr="0070624A">
        <w:rPr>
          <w:rFonts w:ascii="Times New Roman" w:hAnsi="Times New Roman" w:cs="Times New Roman"/>
          <w:sz w:val="24"/>
          <w:szCs w:val="24"/>
        </w:rPr>
        <w:t xml:space="preserve"> </w:t>
      </w:r>
      <w:r w:rsidR="00A50BF7" w:rsidRPr="0070624A">
        <w:rPr>
          <w:rFonts w:ascii="Times New Roman" w:hAnsi="Times New Roman" w:cs="Times New Roman"/>
          <w:sz w:val="24"/>
          <w:szCs w:val="24"/>
        </w:rPr>
        <w:t>juht Virge Aasa</w:t>
      </w:r>
      <w:r w:rsidR="00D26DF8" w:rsidRPr="0070624A">
        <w:rPr>
          <w:rFonts w:ascii="Times New Roman" w:hAnsi="Times New Roman" w:cs="Times New Roman"/>
          <w:sz w:val="24"/>
          <w:szCs w:val="24"/>
        </w:rPr>
        <w:t xml:space="preserve"> </w:t>
      </w:r>
      <w:r w:rsidRPr="0070624A">
        <w:rPr>
          <w:rFonts w:ascii="Times New Roman" w:hAnsi="Times New Roman" w:cs="Times New Roman"/>
          <w:sz w:val="24"/>
          <w:szCs w:val="24"/>
        </w:rPr>
        <w:t>(</w:t>
      </w:r>
      <w:r w:rsidR="00A50BF7" w:rsidRPr="0070624A">
        <w:rPr>
          <w:rFonts w:ascii="Times New Roman" w:hAnsi="Times New Roman" w:cs="Times New Roman"/>
          <w:sz w:val="24"/>
          <w:szCs w:val="24"/>
        </w:rPr>
        <w:t>virge.aasa</w:t>
      </w:r>
      <w:r w:rsidRPr="0070624A">
        <w:rPr>
          <w:rFonts w:ascii="Times New Roman" w:hAnsi="Times New Roman" w:cs="Times New Roman"/>
          <w:sz w:val="24"/>
          <w:szCs w:val="24"/>
        </w:rPr>
        <w:t>@fin.ee, tel </w:t>
      </w:r>
      <w:r w:rsidR="00CC3D1A" w:rsidRPr="0070624A">
        <w:rPr>
          <w:rFonts w:ascii="Times New Roman" w:hAnsi="Times New Roman" w:cs="Times New Roman"/>
          <w:sz w:val="24"/>
          <w:szCs w:val="24"/>
        </w:rPr>
        <w:t xml:space="preserve"> 5885 1439</w:t>
      </w:r>
      <w:r w:rsidRPr="0070624A">
        <w:rPr>
          <w:rFonts w:ascii="Times New Roman" w:hAnsi="Times New Roman" w:cs="Times New Roman"/>
          <w:sz w:val="24"/>
          <w:szCs w:val="24"/>
        </w:rPr>
        <w:t xml:space="preserve">). </w:t>
      </w:r>
      <w:r w:rsidR="008B132F" w:rsidRPr="008B132F">
        <w:rPr>
          <w:rFonts w:ascii="Times New Roman" w:hAnsi="Times New Roman" w:cs="Times New Roman"/>
          <w:sz w:val="24"/>
          <w:szCs w:val="24"/>
        </w:rPr>
        <w:t>Eelnõu on keeleliselt toimetanud Rahandusministeeriumi personali- ja õigusosakonna keeletoimetaja Heleri Piip (tel 5303 2849, e-post heleri.piip@fin.ee).</w:t>
      </w:r>
    </w:p>
    <w:p w14:paraId="1B2D3A08" w14:textId="6BE45F06" w:rsidR="6070B7EF" w:rsidRPr="0070624A" w:rsidRDefault="6070B7EF" w:rsidP="0070624A">
      <w:pPr>
        <w:spacing w:after="0" w:line="240" w:lineRule="auto"/>
        <w:jc w:val="both"/>
        <w:rPr>
          <w:rFonts w:ascii="Times New Roman" w:hAnsi="Times New Roman" w:cs="Times New Roman"/>
          <w:b/>
          <w:bCs/>
          <w:sz w:val="24"/>
          <w:szCs w:val="24"/>
        </w:rPr>
      </w:pPr>
    </w:p>
    <w:p w14:paraId="6C27C976" w14:textId="6046073F" w:rsidR="00B7651B" w:rsidRDefault="00B7651B" w:rsidP="0070624A">
      <w:pPr>
        <w:spacing w:after="0" w:line="240" w:lineRule="auto"/>
        <w:jc w:val="both"/>
        <w:rPr>
          <w:rFonts w:ascii="Times New Roman" w:hAnsi="Times New Roman" w:cs="Times New Roman"/>
          <w:b/>
          <w:bCs/>
          <w:sz w:val="24"/>
          <w:szCs w:val="24"/>
        </w:rPr>
      </w:pPr>
      <w:commentRangeStart w:id="7"/>
      <w:r w:rsidRPr="34CB2CCE">
        <w:rPr>
          <w:rFonts w:ascii="Times New Roman" w:hAnsi="Times New Roman" w:cs="Times New Roman"/>
          <w:b/>
          <w:bCs/>
          <w:sz w:val="24"/>
          <w:szCs w:val="24"/>
        </w:rPr>
        <w:t>1.3 Märkused</w:t>
      </w:r>
      <w:commentRangeEnd w:id="7"/>
      <w:r>
        <w:commentReference w:id="7"/>
      </w:r>
    </w:p>
    <w:p w14:paraId="78CE07BB" w14:textId="77777777" w:rsidR="00661AD3" w:rsidRPr="0070624A" w:rsidRDefault="00661AD3" w:rsidP="0070624A">
      <w:pPr>
        <w:spacing w:after="0" w:line="240" w:lineRule="auto"/>
        <w:jc w:val="both"/>
        <w:rPr>
          <w:rFonts w:ascii="Times New Roman" w:hAnsi="Times New Roman" w:cs="Times New Roman"/>
          <w:b/>
          <w:bCs/>
          <w:sz w:val="24"/>
          <w:szCs w:val="24"/>
        </w:rPr>
      </w:pPr>
    </w:p>
    <w:p w14:paraId="4268C20B" w14:textId="1270DA3B" w:rsidR="00E208A6" w:rsidRDefault="00E208A6" w:rsidP="0070624A">
      <w:pPr>
        <w:pStyle w:val="Kehatekst2"/>
        <w:spacing w:after="0" w:line="240" w:lineRule="auto"/>
        <w:jc w:val="both"/>
      </w:pPr>
      <w:commentRangeStart w:id="8"/>
      <w:commentRangeStart w:id="9"/>
      <w:r w:rsidRPr="0070624A">
        <w:t>Eelnõu ei ole seotud ühegi muu menetluses oleva eelnõuga</w:t>
      </w:r>
      <w:commentRangeEnd w:id="8"/>
      <w:r w:rsidR="001945F4">
        <w:rPr>
          <w:rStyle w:val="Kommentaariviide"/>
          <w:rFonts w:asciiTheme="minorHAnsi" w:eastAsiaTheme="minorHAnsi" w:hAnsiTheme="minorHAnsi" w:cstheme="minorBidi"/>
          <w:kern w:val="0"/>
          <w:lang w:eastAsia="en-US"/>
        </w:rPr>
        <w:commentReference w:id="8"/>
      </w:r>
      <w:del w:id="10" w:author="Maarja-Liis Lall - JUSTDIGI" w:date="2025-09-15T07:25:00Z">
        <w:r w:rsidDel="00EF10C1">
          <w:delText xml:space="preserve">. </w:delText>
        </w:r>
      </w:del>
      <w:r w:rsidR="00775D4E">
        <w:t>,</w:t>
      </w:r>
      <w:commentRangeEnd w:id="9"/>
      <w:r>
        <w:rPr>
          <w:rStyle w:val="Kommentaariviide"/>
        </w:rPr>
        <w:commentReference w:id="9"/>
      </w:r>
      <w:r w:rsidR="00775D4E">
        <w:t xml:space="preserve"> </w:t>
      </w:r>
      <w:r w:rsidR="00C23F9F">
        <w:t xml:space="preserve">kuid on </w:t>
      </w:r>
      <w:r w:rsidR="003C6FD5">
        <w:t xml:space="preserve">kaudselt </w:t>
      </w:r>
      <w:r w:rsidR="00C23F9F">
        <w:t xml:space="preserve">seotud Vabariigi Valitsuse </w:t>
      </w:r>
      <w:r w:rsidR="0061315C">
        <w:t>2025</w:t>
      </w:r>
      <w:r w:rsidR="00EF10C1">
        <w:t>–</w:t>
      </w:r>
      <w:r w:rsidR="0061315C">
        <w:t xml:space="preserve">2027 </w:t>
      </w:r>
      <w:r w:rsidR="00C23F9F">
        <w:t>tegevusprogrammi</w:t>
      </w:r>
      <w:r w:rsidR="0061315C">
        <w:t xml:space="preserve"> (kinnitatud 19. juunil 2025)</w:t>
      </w:r>
      <w:r w:rsidR="00C23F9F">
        <w:t xml:space="preserve"> ees</w:t>
      </w:r>
      <w:r w:rsidR="00CC3638">
        <w:t>märgiga ajakohastada riigilõivud kohtumenetluses, et need oleksid rohkem seotud tegelike menetluskuludega ja toetaks seeläbi kohtutel kiiremini otsusteni jõudmist.</w:t>
      </w:r>
      <w:r w:rsidR="00950B2E">
        <w:rPr>
          <w:rStyle w:val="Allmrkuseviide"/>
        </w:rPr>
        <w:footnoteReference w:id="3"/>
      </w:r>
      <w:r w:rsidR="00BD44C0">
        <w:t xml:space="preserve"> </w:t>
      </w:r>
      <w:r w:rsidR="003C6FD5">
        <w:t xml:space="preserve">Nimelt kohalduvad vaidlustuse riigilõivu </w:t>
      </w:r>
      <w:r w:rsidR="003C6FD5">
        <w:lastRenderedPageBreak/>
        <w:t>määrad ka halduskohtusse kaebuse esitamisel</w:t>
      </w:r>
      <w:commentRangeStart w:id="11"/>
      <w:r w:rsidR="003C6FD5">
        <w:t>.</w:t>
      </w:r>
      <w:r w:rsidR="003C6FD5">
        <w:rPr>
          <w:rStyle w:val="Allmrkuseviide"/>
        </w:rPr>
        <w:footnoteReference w:id="4"/>
      </w:r>
      <w:commentRangeEnd w:id="11"/>
      <w:r>
        <w:commentReference w:id="11"/>
      </w:r>
    </w:p>
    <w:p w14:paraId="3D10E5F1" w14:textId="77777777" w:rsidR="00661AD3" w:rsidRPr="0070624A" w:rsidRDefault="00661AD3" w:rsidP="0070624A">
      <w:pPr>
        <w:pStyle w:val="Kehatekst2"/>
        <w:spacing w:after="0" w:line="240" w:lineRule="auto"/>
        <w:jc w:val="both"/>
      </w:pPr>
    </w:p>
    <w:p w14:paraId="7990EF46" w14:textId="4A3F7EEC" w:rsidR="00E208A6" w:rsidRDefault="00E208A6" w:rsidP="0070624A">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 xml:space="preserve">Eelnõuga muudetakse </w:t>
      </w:r>
      <w:r w:rsidR="4380B067" w:rsidRPr="34CB2CCE">
        <w:rPr>
          <w:rFonts w:ascii="Times New Roman" w:hAnsi="Times New Roman" w:cs="Times New Roman"/>
          <w:sz w:val="24"/>
          <w:szCs w:val="24"/>
        </w:rPr>
        <w:t xml:space="preserve">RLS-i redaktsiooni </w:t>
      </w:r>
      <w:commentRangeStart w:id="14"/>
      <w:r w:rsidR="4380B067" w:rsidRPr="34CB2CCE">
        <w:rPr>
          <w:rFonts w:ascii="Times New Roman" w:hAnsi="Times New Roman" w:cs="Times New Roman"/>
          <w:sz w:val="24"/>
          <w:szCs w:val="24"/>
        </w:rPr>
        <w:t xml:space="preserve">RT I, </w:t>
      </w:r>
      <w:r w:rsidR="00356B84" w:rsidRPr="34CB2CCE">
        <w:rPr>
          <w:rFonts w:ascii="Times New Roman" w:hAnsi="Times New Roman" w:cs="Times New Roman"/>
          <w:sz w:val="24"/>
          <w:szCs w:val="24"/>
        </w:rPr>
        <w:t>08</w:t>
      </w:r>
      <w:r w:rsidR="6F403684" w:rsidRPr="34CB2CCE">
        <w:rPr>
          <w:rFonts w:ascii="Times New Roman" w:hAnsi="Times New Roman" w:cs="Times New Roman"/>
          <w:sz w:val="24"/>
          <w:szCs w:val="24"/>
        </w:rPr>
        <w:t>.</w:t>
      </w:r>
      <w:r w:rsidR="00356B84" w:rsidRPr="34CB2CCE">
        <w:rPr>
          <w:rFonts w:ascii="Times New Roman" w:hAnsi="Times New Roman" w:cs="Times New Roman"/>
          <w:sz w:val="24"/>
          <w:szCs w:val="24"/>
        </w:rPr>
        <w:t>07</w:t>
      </w:r>
      <w:r w:rsidR="6F403684" w:rsidRPr="34CB2CCE">
        <w:rPr>
          <w:rFonts w:ascii="Times New Roman" w:hAnsi="Times New Roman" w:cs="Times New Roman"/>
          <w:sz w:val="24"/>
          <w:szCs w:val="24"/>
        </w:rPr>
        <w:t>.2025,</w:t>
      </w:r>
      <w:r w:rsidR="00356B84" w:rsidRPr="34CB2CCE">
        <w:rPr>
          <w:rFonts w:ascii="Times New Roman" w:hAnsi="Times New Roman" w:cs="Times New Roman"/>
          <w:sz w:val="24"/>
          <w:szCs w:val="24"/>
        </w:rPr>
        <w:t xml:space="preserve"> 6</w:t>
      </w:r>
      <w:del w:id="15" w:author="Maarja-Liis Lall - JUSTDIGI" w:date="2025-09-15T07:27:00Z">
        <w:r w:rsidRPr="34CB2CCE" w:rsidDel="00356B84">
          <w:rPr>
            <w:rFonts w:ascii="Times New Roman" w:hAnsi="Times New Roman" w:cs="Times New Roman"/>
            <w:sz w:val="24"/>
            <w:szCs w:val="24"/>
          </w:rPr>
          <w:delText>4</w:delText>
        </w:r>
      </w:del>
      <w:ins w:id="16" w:author="Maarja-Liis Lall - JUSTDIGI" w:date="2025-09-15T07:27:00Z">
        <w:r w:rsidR="5526B839" w:rsidRPr="34CB2CCE">
          <w:rPr>
            <w:rFonts w:ascii="Times New Roman" w:hAnsi="Times New Roman" w:cs="Times New Roman"/>
            <w:sz w:val="24"/>
            <w:szCs w:val="24"/>
          </w:rPr>
          <w:t>6</w:t>
        </w:r>
      </w:ins>
      <w:r w:rsidR="00897467" w:rsidRPr="34CB2CCE">
        <w:rPr>
          <w:rFonts w:ascii="Times New Roman" w:hAnsi="Times New Roman" w:cs="Times New Roman"/>
          <w:sz w:val="24"/>
          <w:szCs w:val="24"/>
        </w:rPr>
        <w:t>.</w:t>
      </w:r>
      <w:commentRangeEnd w:id="14"/>
      <w:r>
        <w:commentReference w:id="14"/>
      </w:r>
      <w:r w:rsidR="00897467" w:rsidRPr="34CB2CCE">
        <w:rPr>
          <w:rFonts w:ascii="Times New Roman" w:hAnsi="Times New Roman" w:cs="Times New Roman"/>
          <w:sz w:val="24"/>
          <w:szCs w:val="24"/>
        </w:rPr>
        <w:t xml:space="preserve"> </w:t>
      </w:r>
    </w:p>
    <w:p w14:paraId="08CFDFE4" w14:textId="77777777" w:rsidR="00661AD3" w:rsidRPr="0070624A" w:rsidRDefault="00661AD3" w:rsidP="00906426">
      <w:pPr>
        <w:spacing w:after="0" w:line="240" w:lineRule="auto"/>
        <w:rPr>
          <w:rFonts w:ascii="Times New Roman" w:hAnsi="Times New Roman" w:cs="Times New Roman"/>
          <w:sz w:val="24"/>
          <w:szCs w:val="24"/>
        </w:rPr>
      </w:pPr>
    </w:p>
    <w:p w14:paraId="2D987EC7" w14:textId="1AF1ECAB" w:rsidR="00D23337" w:rsidRDefault="00D23337" w:rsidP="00906426">
      <w:pPr>
        <w:spacing w:after="0" w:line="240" w:lineRule="auto"/>
        <w:rPr>
          <w:rFonts w:ascii="Times New Roman" w:hAnsi="Times New Roman" w:cs="Times New Roman"/>
          <w:sz w:val="24"/>
          <w:szCs w:val="24"/>
        </w:rPr>
      </w:pPr>
      <w:r w:rsidRPr="00D23337">
        <w:rPr>
          <w:rFonts w:ascii="Times New Roman" w:hAnsi="Times New Roman" w:cs="Times New Roman"/>
          <w:sz w:val="24"/>
          <w:szCs w:val="24"/>
        </w:rPr>
        <w:t>Eelnõu on seotud 202</w:t>
      </w:r>
      <w:r>
        <w:rPr>
          <w:rFonts w:ascii="Times New Roman" w:hAnsi="Times New Roman" w:cs="Times New Roman"/>
          <w:sz w:val="24"/>
          <w:szCs w:val="24"/>
        </w:rPr>
        <w:t>6</w:t>
      </w:r>
      <w:r w:rsidRPr="00D23337">
        <w:rPr>
          <w:rFonts w:ascii="Times New Roman" w:hAnsi="Times New Roman" w:cs="Times New Roman"/>
          <w:sz w:val="24"/>
          <w:szCs w:val="24"/>
        </w:rPr>
        <w:t>. aasta riigieelarve seaduse eelnõuga.</w:t>
      </w:r>
    </w:p>
    <w:p w14:paraId="27230D6E" w14:textId="77777777" w:rsidR="00D23337" w:rsidRDefault="00D23337" w:rsidP="00906426">
      <w:pPr>
        <w:spacing w:after="0" w:line="240" w:lineRule="auto"/>
        <w:rPr>
          <w:rFonts w:ascii="Times New Roman" w:hAnsi="Times New Roman" w:cs="Times New Roman"/>
          <w:sz w:val="24"/>
          <w:szCs w:val="24"/>
        </w:rPr>
      </w:pPr>
    </w:p>
    <w:p w14:paraId="3EE3C7C3" w14:textId="08172EAA" w:rsidR="00E208A6" w:rsidRPr="0070624A" w:rsidRDefault="00906426" w:rsidP="00906426">
      <w:pPr>
        <w:spacing w:after="0" w:line="240" w:lineRule="auto"/>
        <w:rPr>
          <w:rFonts w:ascii="Times New Roman" w:hAnsi="Times New Roman" w:cs="Times New Roman"/>
          <w:sz w:val="24"/>
          <w:szCs w:val="24"/>
        </w:rPr>
      </w:pPr>
      <w:r w:rsidRPr="00906426">
        <w:rPr>
          <w:rFonts w:ascii="Times New Roman" w:hAnsi="Times New Roman" w:cs="Times New Roman"/>
          <w:sz w:val="24"/>
          <w:szCs w:val="24"/>
        </w:rPr>
        <w:t>Eelnõu vastuvõtmiseks on vajalik Riigikogu poolthäälte enamus (riigikogu kodu- ja töökorra seaduse § 78 ja Eesti Vabariigi põhiseaduse § 73).</w:t>
      </w:r>
      <w:r>
        <w:rPr>
          <w:rFonts w:ascii="Times New Roman" w:hAnsi="Times New Roman" w:cs="Times New Roman"/>
          <w:sz w:val="24"/>
          <w:szCs w:val="24"/>
        </w:rPr>
        <w:br/>
      </w:r>
    </w:p>
    <w:p w14:paraId="7FEDC8DA" w14:textId="492B8680" w:rsidR="00B7651B" w:rsidRPr="0070624A"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2. Seaduse eesmärk</w:t>
      </w:r>
    </w:p>
    <w:p w14:paraId="1C02F3F2" w14:textId="3AE422EA" w:rsidR="14386B29" w:rsidRDefault="14386B29" w:rsidP="0070624A">
      <w:pPr>
        <w:spacing w:after="0" w:line="240" w:lineRule="auto"/>
        <w:jc w:val="both"/>
        <w:rPr>
          <w:rFonts w:ascii="Times New Roman" w:hAnsi="Times New Roman" w:cs="Times New Roman"/>
          <w:b/>
          <w:bCs/>
          <w:sz w:val="24"/>
          <w:szCs w:val="24"/>
        </w:rPr>
      </w:pPr>
    </w:p>
    <w:p w14:paraId="0EA16EBC" w14:textId="348613DE" w:rsidR="002F5D2C" w:rsidRDefault="004A5C58"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Riigihangete vaidlusi lahendab </w:t>
      </w:r>
      <w:r w:rsidR="00406994">
        <w:rPr>
          <w:rFonts w:ascii="Times New Roman" w:hAnsi="Times New Roman" w:cs="Times New Roman"/>
          <w:sz w:val="24"/>
          <w:szCs w:val="24"/>
        </w:rPr>
        <w:t>kohustusliku kohtuvälise vaidluste lahendamise organina r</w:t>
      </w:r>
      <w:r w:rsidRPr="004A5C58">
        <w:rPr>
          <w:rFonts w:ascii="Times New Roman" w:hAnsi="Times New Roman" w:cs="Times New Roman"/>
          <w:sz w:val="24"/>
          <w:szCs w:val="24"/>
        </w:rPr>
        <w:t>iigihangete vaidlustuskomisjon</w:t>
      </w:r>
      <w:commentRangeStart w:id="17"/>
      <w:r w:rsidR="007648EE">
        <w:rPr>
          <w:rStyle w:val="Allmrkuseviide"/>
          <w:rFonts w:ascii="Times New Roman" w:hAnsi="Times New Roman" w:cs="Times New Roman"/>
          <w:sz w:val="24"/>
          <w:szCs w:val="24"/>
        </w:rPr>
        <w:footnoteReference w:id="5"/>
      </w:r>
      <w:commentRangeEnd w:id="17"/>
      <w:r>
        <w:commentReference w:id="17"/>
      </w:r>
      <w:r w:rsidR="00406994">
        <w:rPr>
          <w:rFonts w:ascii="Times New Roman" w:hAnsi="Times New Roman" w:cs="Times New Roman"/>
          <w:sz w:val="24"/>
          <w:szCs w:val="24"/>
        </w:rPr>
        <w:t xml:space="preserve">. </w:t>
      </w:r>
      <w:commentRangeStart w:id="20"/>
      <w:r w:rsidR="008A32AA">
        <w:rPr>
          <w:rFonts w:ascii="Times New Roman" w:hAnsi="Times New Roman" w:cs="Times New Roman"/>
          <w:sz w:val="24"/>
          <w:szCs w:val="24"/>
        </w:rPr>
        <w:t>202</w:t>
      </w:r>
      <w:r w:rsidR="00823675">
        <w:rPr>
          <w:rFonts w:ascii="Times New Roman" w:hAnsi="Times New Roman" w:cs="Times New Roman"/>
          <w:sz w:val="24"/>
          <w:szCs w:val="24"/>
        </w:rPr>
        <w:t>4</w:t>
      </w:r>
      <w:r w:rsidR="00D6771C">
        <w:rPr>
          <w:rFonts w:ascii="Times New Roman" w:hAnsi="Times New Roman" w:cs="Times New Roman"/>
          <w:sz w:val="24"/>
          <w:szCs w:val="24"/>
        </w:rPr>
        <w:t>.</w:t>
      </w:r>
      <w:r w:rsidR="000F2CC2">
        <w:rPr>
          <w:rFonts w:ascii="Times New Roman" w:hAnsi="Times New Roman" w:cs="Times New Roman"/>
          <w:sz w:val="24"/>
          <w:szCs w:val="24"/>
        </w:rPr>
        <w:t xml:space="preserve"> aastate andmete alusel lahendab </w:t>
      </w:r>
      <w:proofErr w:type="spellStart"/>
      <w:r w:rsidR="000F2CC2">
        <w:rPr>
          <w:rFonts w:ascii="Times New Roman" w:hAnsi="Times New Roman" w:cs="Times New Roman"/>
          <w:sz w:val="24"/>
          <w:szCs w:val="24"/>
        </w:rPr>
        <w:t>VaKo</w:t>
      </w:r>
      <w:proofErr w:type="spellEnd"/>
      <w:r w:rsidR="000F2CC2">
        <w:rPr>
          <w:rFonts w:ascii="Times New Roman" w:hAnsi="Times New Roman" w:cs="Times New Roman"/>
          <w:sz w:val="24"/>
          <w:szCs w:val="24"/>
        </w:rPr>
        <w:t xml:space="preserve"> </w:t>
      </w:r>
      <w:r w:rsidR="00823675">
        <w:rPr>
          <w:rFonts w:ascii="Times New Roman" w:hAnsi="Times New Roman" w:cs="Times New Roman"/>
          <w:sz w:val="24"/>
          <w:szCs w:val="24"/>
        </w:rPr>
        <w:t xml:space="preserve">79% </w:t>
      </w:r>
      <w:r w:rsidR="00302D7C">
        <w:rPr>
          <w:rFonts w:ascii="Times New Roman" w:hAnsi="Times New Roman" w:cs="Times New Roman"/>
          <w:sz w:val="24"/>
          <w:szCs w:val="24"/>
        </w:rPr>
        <w:t>riigihanke vaidlustest</w:t>
      </w:r>
      <w:r w:rsidR="00823675">
        <w:rPr>
          <w:rStyle w:val="Allmrkuseviide"/>
          <w:rFonts w:ascii="Times New Roman" w:hAnsi="Times New Roman" w:cs="Times New Roman"/>
          <w:sz w:val="24"/>
          <w:szCs w:val="24"/>
        </w:rPr>
        <w:footnoteReference w:id="6"/>
      </w:r>
      <w:r w:rsidR="00302D7C">
        <w:rPr>
          <w:rFonts w:ascii="Times New Roman" w:hAnsi="Times New Roman" w:cs="Times New Roman"/>
          <w:sz w:val="24"/>
          <w:szCs w:val="24"/>
        </w:rPr>
        <w:t>.</w:t>
      </w:r>
      <w:commentRangeEnd w:id="20"/>
      <w:r>
        <w:commentReference w:id="20"/>
      </w:r>
      <w:r w:rsidR="00842B6E">
        <w:rPr>
          <w:rFonts w:ascii="Times New Roman" w:hAnsi="Times New Roman" w:cs="Times New Roman"/>
          <w:sz w:val="24"/>
          <w:szCs w:val="24"/>
        </w:rPr>
        <w:t xml:space="preserve"> </w:t>
      </w:r>
      <w:commentRangeStart w:id="21"/>
      <w:r w:rsidR="00883386" w:rsidRPr="00823675">
        <w:rPr>
          <w:rFonts w:ascii="Times New Roman" w:hAnsi="Times New Roman" w:cs="Times New Roman"/>
          <w:sz w:val="24"/>
          <w:szCs w:val="24"/>
        </w:rPr>
        <w:t xml:space="preserve">2023. aasta andmete põhjal </w:t>
      </w:r>
      <w:r w:rsidR="00883386">
        <w:rPr>
          <w:rFonts w:ascii="Times New Roman" w:hAnsi="Times New Roman" w:cs="Times New Roman"/>
          <w:sz w:val="24"/>
          <w:szCs w:val="24"/>
        </w:rPr>
        <w:t xml:space="preserve">jääb </w:t>
      </w:r>
      <w:r w:rsidR="00883386" w:rsidRPr="00823675">
        <w:rPr>
          <w:rFonts w:ascii="Times New Roman" w:hAnsi="Times New Roman" w:cs="Times New Roman"/>
          <w:sz w:val="24"/>
          <w:szCs w:val="24"/>
        </w:rPr>
        <w:t xml:space="preserve">97% </w:t>
      </w:r>
      <w:proofErr w:type="spellStart"/>
      <w:r w:rsidR="00883386" w:rsidRPr="00823675">
        <w:rPr>
          <w:rFonts w:ascii="Times New Roman" w:hAnsi="Times New Roman" w:cs="Times New Roman"/>
          <w:sz w:val="24"/>
          <w:szCs w:val="24"/>
        </w:rPr>
        <w:t>V</w:t>
      </w:r>
      <w:r w:rsidR="00883386">
        <w:rPr>
          <w:rFonts w:ascii="Times New Roman" w:hAnsi="Times New Roman" w:cs="Times New Roman"/>
          <w:sz w:val="24"/>
          <w:szCs w:val="24"/>
        </w:rPr>
        <w:t>a</w:t>
      </w:r>
      <w:r w:rsidR="00883386" w:rsidRPr="00823675">
        <w:rPr>
          <w:rFonts w:ascii="Times New Roman" w:hAnsi="Times New Roman" w:cs="Times New Roman"/>
          <w:sz w:val="24"/>
          <w:szCs w:val="24"/>
        </w:rPr>
        <w:t>K</w:t>
      </w:r>
      <w:r w:rsidR="00883386">
        <w:rPr>
          <w:rFonts w:ascii="Times New Roman" w:hAnsi="Times New Roman" w:cs="Times New Roman"/>
          <w:sz w:val="24"/>
          <w:szCs w:val="24"/>
        </w:rPr>
        <w:t>o</w:t>
      </w:r>
      <w:proofErr w:type="spellEnd"/>
      <w:r w:rsidR="00883386" w:rsidRPr="00823675">
        <w:rPr>
          <w:rFonts w:ascii="Times New Roman" w:hAnsi="Times New Roman" w:cs="Times New Roman"/>
          <w:sz w:val="24"/>
          <w:szCs w:val="24"/>
        </w:rPr>
        <w:t xml:space="preserve"> otsustest kehtima ka pärast </w:t>
      </w:r>
      <w:r w:rsidR="00883386">
        <w:rPr>
          <w:rFonts w:ascii="Times New Roman" w:hAnsi="Times New Roman" w:cs="Times New Roman"/>
          <w:sz w:val="24"/>
          <w:szCs w:val="24"/>
        </w:rPr>
        <w:t>kohtumenetlust</w:t>
      </w:r>
      <w:r w:rsidR="00883386" w:rsidRPr="00823675">
        <w:rPr>
          <w:rFonts w:ascii="Times New Roman" w:hAnsi="Times New Roman" w:cs="Times New Roman"/>
          <w:sz w:val="24"/>
          <w:szCs w:val="24"/>
        </w:rPr>
        <w:t>.</w:t>
      </w:r>
      <w:commentRangeEnd w:id="21"/>
      <w:r>
        <w:commentReference w:id="21"/>
      </w:r>
      <w:r w:rsidR="00883386" w:rsidRPr="00823675">
        <w:rPr>
          <w:rFonts w:ascii="Times New Roman" w:hAnsi="Times New Roman" w:cs="Times New Roman"/>
          <w:sz w:val="24"/>
          <w:szCs w:val="24"/>
        </w:rPr>
        <w:t xml:space="preserve"> </w:t>
      </w:r>
      <w:r w:rsidR="00AA09C1">
        <w:rPr>
          <w:rFonts w:ascii="Times New Roman" w:hAnsi="Times New Roman" w:cs="Times New Roman"/>
          <w:sz w:val="24"/>
          <w:szCs w:val="24"/>
        </w:rPr>
        <w:t>V</w:t>
      </w:r>
      <w:r w:rsidR="00747050">
        <w:rPr>
          <w:rFonts w:ascii="Times New Roman" w:hAnsi="Times New Roman" w:cs="Times New Roman"/>
          <w:sz w:val="24"/>
          <w:szCs w:val="24"/>
        </w:rPr>
        <w:t xml:space="preserve">iimastel aastatel </w:t>
      </w:r>
      <w:r w:rsidR="00AA09C1">
        <w:rPr>
          <w:rFonts w:ascii="Times New Roman" w:hAnsi="Times New Roman" w:cs="Times New Roman"/>
          <w:sz w:val="24"/>
          <w:szCs w:val="24"/>
        </w:rPr>
        <w:t xml:space="preserve">on vaidlustuste arv </w:t>
      </w:r>
      <w:r w:rsidR="00747050">
        <w:rPr>
          <w:rFonts w:ascii="Times New Roman" w:hAnsi="Times New Roman" w:cs="Times New Roman"/>
          <w:sz w:val="24"/>
          <w:szCs w:val="24"/>
        </w:rPr>
        <w:t>märkimisväärsel</w:t>
      </w:r>
      <w:r w:rsidR="00D07E02">
        <w:rPr>
          <w:rFonts w:ascii="Times New Roman" w:hAnsi="Times New Roman" w:cs="Times New Roman"/>
          <w:sz w:val="24"/>
          <w:szCs w:val="24"/>
        </w:rPr>
        <w:t xml:space="preserve">t </w:t>
      </w:r>
      <w:r w:rsidR="00AA09C1">
        <w:rPr>
          <w:rFonts w:ascii="Times New Roman" w:hAnsi="Times New Roman" w:cs="Times New Roman"/>
          <w:sz w:val="24"/>
          <w:szCs w:val="24"/>
        </w:rPr>
        <w:t xml:space="preserve">tõusnud </w:t>
      </w:r>
      <w:r w:rsidR="0037115A">
        <w:rPr>
          <w:rFonts w:ascii="Times New Roman" w:hAnsi="Times New Roman" w:cs="Times New Roman"/>
          <w:sz w:val="24"/>
          <w:szCs w:val="24"/>
        </w:rPr>
        <w:t xml:space="preserve">ning kasvutendents jätkub. </w:t>
      </w:r>
      <w:r w:rsidR="00ED3979">
        <w:rPr>
          <w:rFonts w:ascii="Times New Roman" w:hAnsi="Times New Roman" w:cs="Times New Roman"/>
          <w:sz w:val="24"/>
          <w:szCs w:val="24"/>
        </w:rPr>
        <w:t>Vaidlustuste hul</w:t>
      </w:r>
      <w:r w:rsidR="00B45075">
        <w:rPr>
          <w:rFonts w:ascii="Times New Roman" w:hAnsi="Times New Roman" w:cs="Times New Roman"/>
          <w:sz w:val="24"/>
          <w:szCs w:val="24"/>
        </w:rPr>
        <w:t>ga tõttu tegutseb</w:t>
      </w:r>
      <w:r w:rsidR="00D07E02">
        <w:rPr>
          <w:rFonts w:ascii="Times New Roman" w:hAnsi="Times New Roman" w:cs="Times New Roman"/>
          <w:sz w:val="24"/>
          <w:szCs w:val="24"/>
        </w:rPr>
        <w:t xml:space="preserve"> </w:t>
      </w:r>
      <w:proofErr w:type="spellStart"/>
      <w:r w:rsidR="00D07E02">
        <w:rPr>
          <w:rFonts w:ascii="Times New Roman" w:hAnsi="Times New Roman" w:cs="Times New Roman"/>
          <w:sz w:val="24"/>
          <w:szCs w:val="24"/>
        </w:rPr>
        <w:t>VaKo</w:t>
      </w:r>
      <w:proofErr w:type="spellEnd"/>
      <w:r w:rsidR="00D07E02">
        <w:rPr>
          <w:rFonts w:ascii="Times New Roman" w:hAnsi="Times New Roman" w:cs="Times New Roman"/>
          <w:sz w:val="24"/>
          <w:szCs w:val="24"/>
        </w:rPr>
        <w:t xml:space="preserve"> </w:t>
      </w:r>
      <w:r w:rsidR="00B45075">
        <w:rPr>
          <w:rFonts w:ascii="Times New Roman" w:hAnsi="Times New Roman" w:cs="Times New Roman"/>
          <w:sz w:val="24"/>
          <w:szCs w:val="24"/>
        </w:rPr>
        <w:t xml:space="preserve">oma võimekuse piiril ning </w:t>
      </w:r>
      <w:commentRangeStart w:id="22"/>
      <w:r w:rsidR="00C03EE0">
        <w:rPr>
          <w:rFonts w:ascii="Times New Roman" w:hAnsi="Times New Roman" w:cs="Times New Roman"/>
          <w:sz w:val="24"/>
          <w:szCs w:val="24"/>
        </w:rPr>
        <w:t xml:space="preserve">menetluste tagamiseks </w:t>
      </w:r>
      <w:r w:rsidR="006E1455">
        <w:rPr>
          <w:rFonts w:ascii="Times New Roman" w:hAnsi="Times New Roman" w:cs="Times New Roman"/>
          <w:sz w:val="24"/>
          <w:szCs w:val="24"/>
        </w:rPr>
        <w:t xml:space="preserve">tuleb </w:t>
      </w:r>
      <w:r w:rsidR="000E376E">
        <w:rPr>
          <w:rFonts w:ascii="Times New Roman" w:hAnsi="Times New Roman" w:cs="Times New Roman"/>
          <w:sz w:val="24"/>
          <w:szCs w:val="24"/>
        </w:rPr>
        <w:t>praegust olukorda m</w:t>
      </w:r>
      <w:r w:rsidR="00267FF9">
        <w:rPr>
          <w:rFonts w:ascii="Times New Roman" w:hAnsi="Times New Roman" w:cs="Times New Roman"/>
          <w:sz w:val="24"/>
          <w:szCs w:val="24"/>
        </w:rPr>
        <w:t>uuta</w:t>
      </w:r>
      <w:commentRangeEnd w:id="22"/>
      <w:r>
        <w:commentReference w:id="22"/>
      </w:r>
      <w:r w:rsidR="00021167">
        <w:rPr>
          <w:rFonts w:ascii="Times New Roman" w:hAnsi="Times New Roman" w:cs="Times New Roman"/>
          <w:sz w:val="24"/>
          <w:szCs w:val="24"/>
        </w:rPr>
        <w:t xml:space="preserve">. </w:t>
      </w:r>
      <w:commentRangeStart w:id="23"/>
      <w:commentRangeStart w:id="24"/>
      <w:r w:rsidR="00021167">
        <w:rPr>
          <w:rFonts w:ascii="Times New Roman" w:hAnsi="Times New Roman" w:cs="Times New Roman"/>
          <w:sz w:val="24"/>
          <w:szCs w:val="24"/>
        </w:rPr>
        <w:t>Tei</w:t>
      </w:r>
      <w:r w:rsidR="00B343FF">
        <w:rPr>
          <w:rFonts w:ascii="Times New Roman" w:hAnsi="Times New Roman" w:cs="Times New Roman"/>
          <w:sz w:val="24"/>
          <w:szCs w:val="24"/>
        </w:rPr>
        <w:t xml:space="preserve">ne põhjus eelnõu koostamiseks on </w:t>
      </w:r>
      <w:r w:rsidR="0042273B">
        <w:rPr>
          <w:rFonts w:ascii="Times New Roman" w:hAnsi="Times New Roman" w:cs="Times New Roman"/>
          <w:sz w:val="24"/>
          <w:szCs w:val="24"/>
        </w:rPr>
        <w:t xml:space="preserve">riigilõivude osakaalu langemine </w:t>
      </w:r>
      <w:proofErr w:type="spellStart"/>
      <w:r w:rsidR="00B343FF">
        <w:rPr>
          <w:rFonts w:ascii="Times New Roman" w:hAnsi="Times New Roman" w:cs="Times New Roman"/>
          <w:sz w:val="24"/>
          <w:szCs w:val="24"/>
        </w:rPr>
        <w:t>VaKo</w:t>
      </w:r>
      <w:proofErr w:type="spellEnd"/>
      <w:r w:rsidR="00B343FF">
        <w:rPr>
          <w:rFonts w:ascii="Times New Roman" w:hAnsi="Times New Roman" w:cs="Times New Roman"/>
          <w:sz w:val="24"/>
          <w:szCs w:val="24"/>
        </w:rPr>
        <w:t xml:space="preserve"> </w:t>
      </w:r>
      <w:r w:rsidR="0042273B">
        <w:rPr>
          <w:rFonts w:ascii="Times New Roman" w:hAnsi="Times New Roman" w:cs="Times New Roman"/>
          <w:sz w:val="24"/>
          <w:szCs w:val="24"/>
        </w:rPr>
        <w:t xml:space="preserve">rahastamises </w:t>
      </w:r>
      <w:commentRangeStart w:id="25"/>
      <w:r w:rsidR="0042273B">
        <w:rPr>
          <w:rFonts w:ascii="Times New Roman" w:hAnsi="Times New Roman" w:cs="Times New Roman"/>
          <w:sz w:val="24"/>
          <w:szCs w:val="24"/>
        </w:rPr>
        <w:t>55%</w:t>
      </w:r>
      <w:commentRangeEnd w:id="25"/>
      <w:r w:rsidR="002A4357">
        <w:rPr>
          <w:rStyle w:val="Kommentaariviide"/>
        </w:rPr>
        <w:commentReference w:id="25"/>
      </w:r>
      <w:commentRangeStart w:id="26"/>
      <w:del w:id="27" w:author="Maarja-Liis Lall - JUSTDIGI" w:date="2025-09-15T07:31:00Z">
        <w:r w:rsidRPr="34CB2CCE" w:rsidDel="0042273B">
          <w:rPr>
            <w:rFonts w:ascii="Times New Roman" w:hAnsi="Times New Roman" w:cs="Times New Roman"/>
            <w:sz w:val="24"/>
            <w:szCs w:val="24"/>
          </w:rPr>
          <w:delText xml:space="preserve"> </w:delText>
        </w:r>
      </w:del>
      <w:commentRangeEnd w:id="26"/>
      <w:r>
        <w:commentReference w:id="26"/>
      </w:r>
      <w:r w:rsidR="00C63BA9">
        <w:rPr>
          <w:rFonts w:ascii="Times New Roman" w:hAnsi="Times New Roman" w:cs="Times New Roman"/>
          <w:sz w:val="24"/>
          <w:szCs w:val="24"/>
        </w:rPr>
        <w:t>-</w:t>
      </w:r>
      <w:proofErr w:type="spellStart"/>
      <w:r w:rsidR="00C63BA9">
        <w:rPr>
          <w:rFonts w:ascii="Times New Roman" w:hAnsi="Times New Roman" w:cs="Times New Roman"/>
          <w:sz w:val="24"/>
          <w:szCs w:val="24"/>
        </w:rPr>
        <w:t>ni</w:t>
      </w:r>
      <w:proofErr w:type="spellEnd"/>
      <w:r w:rsidR="00C63BA9">
        <w:rPr>
          <w:rFonts w:ascii="Times New Roman" w:hAnsi="Times New Roman" w:cs="Times New Roman"/>
          <w:sz w:val="24"/>
          <w:szCs w:val="24"/>
        </w:rPr>
        <w:t xml:space="preserve"> otsestest kuludest.</w:t>
      </w:r>
      <w:commentRangeEnd w:id="23"/>
      <w:r>
        <w:commentReference w:id="23"/>
      </w:r>
      <w:commentRangeEnd w:id="24"/>
      <w:r>
        <w:commentReference w:id="24"/>
      </w:r>
    </w:p>
    <w:p w14:paraId="4444C61D" w14:textId="77777777" w:rsidR="00C63BA9" w:rsidRDefault="00C63BA9" w:rsidP="0070624A">
      <w:pPr>
        <w:spacing w:after="0" w:line="240" w:lineRule="auto"/>
        <w:jc w:val="both"/>
        <w:rPr>
          <w:rFonts w:ascii="Times New Roman" w:hAnsi="Times New Roman" w:cs="Times New Roman"/>
          <w:sz w:val="24"/>
          <w:szCs w:val="24"/>
        </w:rPr>
      </w:pPr>
    </w:p>
    <w:p w14:paraId="31BBB83A" w14:textId="330D928A" w:rsidR="00661AD3" w:rsidRPr="00E113D9" w:rsidRDefault="00F60E75"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Menetlusökonoomia </w:t>
      </w:r>
      <w:r w:rsidR="00D91EAD">
        <w:rPr>
          <w:rFonts w:ascii="Times New Roman" w:hAnsi="Times New Roman" w:cs="Times New Roman"/>
          <w:sz w:val="24"/>
          <w:szCs w:val="24"/>
        </w:rPr>
        <w:t>eesmärgil</w:t>
      </w:r>
      <w:r w:rsidR="002A5606">
        <w:rPr>
          <w:rFonts w:ascii="Times New Roman" w:hAnsi="Times New Roman" w:cs="Times New Roman"/>
          <w:sz w:val="24"/>
          <w:szCs w:val="24"/>
        </w:rPr>
        <w:t xml:space="preserve"> ning </w:t>
      </w:r>
      <w:r w:rsidR="00E622A9">
        <w:rPr>
          <w:rFonts w:ascii="Times New Roman" w:hAnsi="Times New Roman" w:cs="Times New Roman"/>
          <w:sz w:val="24"/>
          <w:szCs w:val="24"/>
        </w:rPr>
        <w:t xml:space="preserve">õigusemõistmisest huvitatud isikute </w:t>
      </w:r>
      <w:r w:rsidR="00D238C1">
        <w:rPr>
          <w:rFonts w:ascii="Times New Roman" w:hAnsi="Times New Roman" w:cs="Times New Roman"/>
          <w:sz w:val="24"/>
          <w:szCs w:val="24"/>
        </w:rPr>
        <w:t xml:space="preserve">suuremaks osalemiseks riigi kulude kandmisel </w:t>
      </w:r>
      <w:r w:rsidR="0044322C">
        <w:rPr>
          <w:rFonts w:ascii="Times New Roman" w:hAnsi="Times New Roman" w:cs="Times New Roman"/>
          <w:sz w:val="24"/>
          <w:szCs w:val="24"/>
        </w:rPr>
        <w:t>tõst</w:t>
      </w:r>
      <w:r w:rsidR="003D567A">
        <w:rPr>
          <w:rFonts w:ascii="Times New Roman" w:hAnsi="Times New Roman" w:cs="Times New Roman"/>
          <w:sz w:val="24"/>
          <w:szCs w:val="24"/>
        </w:rPr>
        <w:t>etakse eelnõuga</w:t>
      </w:r>
      <w:r w:rsidR="0044322C">
        <w:rPr>
          <w:rFonts w:ascii="Times New Roman" w:hAnsi="Times New Roman" w:cs="Times New Roman"/>
          <w:sz w:val="24"/>
          <w:szCs w:val="24"/>
        </w:rPr>
        <w:t xml:space="preserve"> r</w:t>
      </w:r>
      <w:r w:rsidR="00E113D9" w:rsidRPr="00E113D9">
        <w:rPr>
          <w:rFonts w:ascii="Times New Roman" w:hAnsi="Times New Roman" w:cs="Times New Roman"/>
          <w:sz w:val="24"/>
          <w:szCs w:val="24"/>
        </w:rPr>
        <w:t xml:space="preserve">iigihanke vaidlustuse esitamisel </w:t>
      </w:r>
      <w:r w:rsidR="0044322C">
        <w:rPr>
          <w:rFonts w:ascii="Times New Roman" w:hAnsi="Times New Roman" w:cs="Times New Roman"/>
          <w:sz w:val="24"/>
          <w:szCs w:val="24"/>
        </w:rPr>
        <w:t>makstavat</w:t>
      </w:r>
      <w:r w:rsidR="00E113D9" w:rsidRPr="00E113D9">
        <w:rPr>
          <w:rFonts w:ascii="Times New Roman" w:hAnsi="Times New Roman" w:cs="Times New Roman"/>
          <w:sz w:val="24"/>
          <w:szCs w:val="24"/>
        </w:rPr>
        <w:t xml:space="preserve"> riigilõiv</w:t>
      </w:r>
      <w:r w:rsidR="0044322C">
        <w:rPr>
          <w:rFonts w:ascii="Times New Roman" w:hAnsi="Times New Roman" w:cs="Times New Roman"/>
          <w:sz w:val="24"/>
          <w:szCs w:val="24"/>
        </w:rPr>
        <w:t>u</w:t>
      </w:r>
      <w:r w:rsidR="00206990">
        <w:rPr>
          <w:rFonts w:ascii="Times New Roman" w:hAnsi="Times New Roman" w:cs="Times New Roman"/>
          <w:sz w:val="24"/>
          <w:szCs w:val="24"/>
        </w:rPr>
        <w:t xml:space="preserve"> 100%</w:t>
      </w:r>
      <w:r w:rsidR="00CE19B9">
        <w:rPr>
          <w:rFonts w:ascii="Times New Roman" w:hAnsi="Times New Roman" w:cs="Times New Roman"/>
          <w:sz w:val="24"/>
          <w:szCs w:val="24"/>
        </w:rPr>
        <w:t>.</w:t>
      </w:r>
    </w:p>
    <w:p w14:paraId="29661057" w14:textId="77777777" w:rsidR="00705B8E" w:rsidRDefault="00705B8E" w:rsidP="00174EA1">
      <w:pPr>
        <w:spacing w:after="0" w:line="240" w:lineRule="auto"/>
        <w:jc w:val="both"/>
      </w:pPr>
    </w:p>
    <w:p w14:paraId="4B4ABFE5" w14:textId="7B15C009" w:rsidR="00174EA1" w:rsidRDefault="00174EA1" w:rsidP="00174EA1">
      <w:pPr>
        <w:spacing w:after="0" w:line="240" w:lineRule="auto"/>
        <w:jc w:val="both"/>
        <w:rPr>
          <w:rFonts w:ascii="Times New Roman" w:eastAsia="Times New Roman" w:hAnsi="Times New Roman" w:cs="Times New Roman"/>
          <w:sz w:val="24"/>
          <w:szCs w:val="24"/>
          <w:lang w:eastAsia="da-DK"/>
        </w:rPr>
      </w:pPr>
      <w:r w:rsidRPr="00174EA1">
        <w:rPr>
          <w:rFonts w:ascii="Times New Roman" w:eastAsia="Times New Roman" w:hAnsi="Times New Roman" w:cs="Times New Roman"/>
          <w:sz w:val="24"/>
          <w:szCs w:val="24"/>
          <w:lang w:eastAsia="da-DK"/>
        </w:rPr>
        <w:t xml:space="preserve">Riigilõivumäärade ajakohastamisel lähtutakse riigilõivuseaduse § 4 lõikes </w:t>
      </w:r>
      <w:r w:rsidR="0091038E">
        <w:rPr>
          <w:rFonts w:ascii="Times New Roman" w:eastAsia="Times New Roman" w:hAnsi="Times New Roman" w:cs="Times New Roman"/>
          <w:sz w:val="24"/>
          <w:szCs w:val="24"/>
          <w:lang w:eastAsia="da-DK"/>
        </w:rPr>
        <w:t>1</w:t>
      </w:r>
      <w:r w:rsidRPr="00174EA1">
        <w:rPr>
          <w:rFonts w:ascii="Times New Roman" w:eastAsia="Times New Roman" w:hAnsi="Times New Roman" w:cs="Times New Roman"/>
          <w:sz w:val="24"/>
          <w:szCs w:val="24"/>
          <w:lang w:eastAsia="da-DK"/>
        </w:rPr>
        <w:t xml:space="preserve"> kehtestatud </w:t>
      </w:r>
      <w:r w:rsidR="0091038E">
        <w:rPr>
          <w:rFonts w:ascii="Times New Roman" w:eastAsia="Times New Roman" w:hAnsi="Times New Roman" w:cs="Times New Roman"/>
          <w:sz w:val="24"/>
          <w:szCs w:val="24"/>
          <w:lang w:eastAsia="da-DK"/>
        </w:rPr>
        <w:t>kulupõhimõttest.</w:t>
      </w:r>
    </w:p>
    <w:p w14:paraId="582C8605" w14:textId="77777777" w:rsidR="0091038E" w:rsidRDefault="0091038E" w:rsidP="00174EA1">
      <w:pPr>
        <w:spacing w:after="0" w:line="240" w:lineRule="auto"/>
        <w:jc w:val="both"/>
        <w:rPr>
          <w:rFonts w:ascii="Times New Roman" w:eastAsia="Times New Roman" w:hAnsi="Times New Roman" w:cs="Times New Roman"/>
          <w:sz w:val="24"/>
          <w:szCs w:val="24"/>
          <w:lang w:eastAsia="da-DK"/>
        </w:rPr>
      </w:pPr>
    </w:p>
    <w:p w14:paraId="406CF4D4" w14:textId="1F467271" w:rsidR="00BE6C53" w:rsidRPr="00BE6C53" w:rsidRDefault="00BE6C53" w:rsidP="00BE6C53">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Kehtiva seaduse kohaselt </w:t>
      </w:r>
      <w:r w:rsidR="007576A7">
        <w:rPr>
          <w:rFonts w:ascii="Times New Roman" w:eastAsia="Times New Roman" w:hAnsi="Times New Roman" w:cs="Times New Roman"/>
          <w:sz w:val="24"/>
          <w:szCs w:val="24"/>
          <w:lang w:eastAsia="da-DK"/>
        </w:rPr>
        <w:t>tasutakse r</w:t>
      </w:r>
      <w:r w:rsidRPr="00BE6C53">
        <w:rPr>
          <w:rFonts w:ascii="Times New Roman" w:eastAsia="Times New Roman" w:hAnsi="Times New Roman" w:cs="Times New Roman"/>
          <w:sz w:val="24"/>
          <w:szCs w:val="24"/>
          <w:lang w:eastAsia="da-DK"/>
        </w:rPr>
        <w:t>iigihanke vaidlustuse esitamisel riigilõivu:</w:t>
      </w:r>
    </w:p>
    <w:p w14:paraId="2EF931C6" w14:textId="7C49854E" w:rsidR="00BE6C53" w:rsidRPr="00BE6C53" w:rsidRDefault="00BE6C53" w:rsidP="00BE6C53">
      <w:pPr>
        <w:spacing w:after="0" w:line="240" w:lineRule="auto"/>
        <w:jc w:val="both"/>
        <w:rPr>
          <w:rFonts w:ascii="Times New Roman" w:eastAsia="Times New Roman" w:hAnsi="Times New Roman" w:cs="Times New Roman"/>
          <w:sz w:val="24"/>
          <w:szCs w:val="24"/>
          <w:lang w:eastAsia="da-DK"/>
        </w:rPr>
      </w:pPr>
      <w:r w:rsidRPr="00BE6C53">
        <w:rPr>
          <w:rFonts w:ascii="Times New Roman" w:eastAsia="Times New Roman" w:hAnsi="Times New Roman" w:cs="Times New Roman"/>
          <w:sz w:val="24"/>
          <w:szCs w:val="24"/>
          <w:lang w:eastAsia="da-DK"/>
        </w:rPr>
        <w:t>1) 640 eurot, kui riigihanke eeldatav maksumus on rahvusvahelisest piirmäärast väiksem;</w:t>
      </w:r>
    </w:p>
    <w:p w14:paraId="633C0090" w14:textId="3C41F2C6" w:rsidR="0091038E" w:rsidRDefault="00BE6C53" w:rsidP="00BE6C53">
      <w:pPr>
        <w:spacing w:after="0" w:line="240" w:lineRule="auto"/>
        <w:jc w:val="both"/>
        <w:rPr>
          <w:ins w:id="28" w:author="Maarja-Liis Lall - JUSTDIGI" w:date="2025-09-15T07:33:00Z" w16du:dateUtc="2025-09-15T07:33:12Z"/>
          <w:rFonts w:ascii="Times New Roman" w:eastAsia="Times New Roman" w:hAnsi="Times New Roman" w:cs="Times New Roman"/>
          <w:sz w:val="24"/>
          <w:szCs w:val="24"/>
          <w:lang w:eastAsia="da-DK"/>
        </w:rPr>
      </w:pPr>
      <w:r w:rsidRPr="34CB2CCE">
        <w:rPr>
          <w:rFonts w:ascii="Times New Roman" w:eastAsia="Times New Roman" w:hAnsi="Times New Roman" w:cs="Times New Roman"/>
          <w:sz w:val="24"/>
          <w:szCs w:val="24"/>
          <w:lang w:eastAsia="da-DK"/>
        </w:rPr>
        <w:t>2) 1280 eurot, kui riigihanke eeldatav maksumus on võrdne rahvusvahelise piirmääraga või ületab s</w:t>
      </w:r>
      <w:commentRangeStart w:id="29"/>
      <w:r w:rsidRPr="34CB2CCE">
        <w:rPr>
          <w:rFonts w:ascii="Times New Roman" w:eastAsia="Times New Roman" w:hAnsi="Times New Roman" w:cs="Times New Roman"/>
          <w:sz w:val="24"/>
          <w:szCs w:val="24"/>
          <w:lang w:eastAsia="da-DK"/>
        </w:rPr>
        <w:t>eda</w:t>
      </w:r>
      <w:r w:rsidR="00D079E8" w:rsidRPr="34CB2CCE">
        <w:rPr>
          <w:rFonts w:ascii="Times New Roman" w:eastAsia="Times New Roman" w:hAnsi="Times New Roman" w:cs="Times New Roman"/>
          <w:sz w:val="24"/>
          <w:szCs w:val="24"/>
          <w:lang w:eastAsia="da-DK"/>
        </w:rPr>
        <w:t>.</w:t>
      </w:r>
    </w:p>
    <w:p w14:paraId="6327FEC5" w14:textId="0B30968D" w:rsidR="34CB2CCE" w:rsidRDefault="34CB2CCE" w:rsidP="34CB2CCE">
      <w:pPr>
        <w:spacing w:after="0" w:line="240" w:lineRule="auto"/>
        <w:jc w:val="both"/>
        <w:rPr>
          <w:rFonts w:ascii="Times New Roman" w:eastAsia="Times New Roman" w:hAnsi="Times New Roman" w:cs="Times New Roman"/>
          <w:sz w:val="24"/>
          <w:szCs w:val="24"/>
          <w:lang w:eastAsia="da-DK"/>
        </w:rPr>
      </w:pPr>
    </w:p>
    <w:p w14:paraId="2B9EA237" w14:textId="4413A08C" w:rsidR="0078414D" w:rsidRDefault="00D2365B" w:rsidP="00BE6C53">
      <w:pPr>
        <w:spacing w:after="0" w:line="240" w:lineRule="auto"/>
        <w:jc w:val="both"/>
        <w:rPr>
          <w:rFonts w:ascii="Times New Roman" w:eastAsia="Times New Roman" w:hAnsi="Times New Roman" w:cs="Times New Roman"/>
          <w:sz w:val="24"/>
          <w:szCs w:val="24"/>
          <w:lang w:eastAsia="da-DK"/>
        </w:rPr>
      </w:pPr>
      <w:r w:rsidRPr="34CB2CCE">
        <w:rPr>
          <w:rFonts w:ascii="Times New Roman" w:eastAsia="Times New Roman" w:hAnsi="Times New Roman" w:cs="Times New Roman"/>
          <w:sz w:val="24"/>
          <w:szCs w:val="24"/>
          <w:lang w:eastAsia="da-DK"/>
        </w:rPr>
        <w:t>Hankeasj</w:t>
      </w:r>
      <w:commentRangeEnd w:id="29"/>
      <w:r>
        <w:commentReference w:id="29"/>
      </w:r>
      <w:r w:rsidRPr="34CB2CCE">
        <w:rPr>
          <w:rFonts w:ascii="Times New Roman" w:eastAsia="Times New Roman" w:hAnsi="Times New Roman" w:cs="Times New Roman"/>
          <w:sz w:val="24"/>
          <w:szCs w:val="24"/>
          <w:lang w:eastAsia="da-DK"/>
        </w:rPr>
        <w:t>as kaebuse esitamisel h</w:t>
      </w:r>
      <w:r w:rsidR="00C4738B" w:rsidRPr="34CB2CCE">
        <w:rPr>
          <w:rFonts w:ascii="Times New Roman" w:eastAsia="Times New Roman" w:hAnsi="Times New Roman" w:cs="Times New Roman"/>
          <w:sz w:val="24"/>
          <w:szCs w:val="24"/>
          <w:lang w:eastAsia="da-DK"/>
        </w:rPr>
        <w:t xml:space="preserve">alduskohtule </w:t>
      </w:r>
      <w:r w:rsidRPr="34CB2CCE">
        <w:rPr>
          <w:rFonts w:ascii="Times New Roman" w:eastAsia="Times New Roman" w:hAnsi="Times New Roman" w:cs="Times New Roman"/>
          <w:sz w:val="24"/>
          <w:szCs w:val="24"/>
          <w:lang w:eastAsia="da-DK"/>
        </w:rPr>
        <w:t>tasutakse riigilõivu samas määras</w:t>
      </w:r>
      <w:ins w:id="30" w:author="Maarja-Liis Lall - JUSTDIGI" w:date="2025-09-15T07:39:00Z">
        <w:r w:rsidR="510B18C0" w:rsidRPr="34CB2CCE">
          <w:rPr>
            <w:rFonts w:ascii="Times New Roman" w:eastAsia="Times New Roman" w:hAnsi="Times New Roman" w:cs="Times New Roman"/>
            <w:sz w:val="24"/>
            <w:szCs w:val="24"/>
            <w:lang w:eastAsia="da-DK"/>
          </w:rPr>
          <w:t xml:space="preserve"> (</w:t>
        </w:r>
        <w:commentRangeStart w:id="31"/>
        <w:r w:rsidR="510B18C0" w:rsidRPr="34CB2CCE">
          <w:rPr>
            <w:rFonts w:ascii="Times New Roman" w:eastAsia="Times New Roman" w:hAnsi="Times New Roman" w:cs="Times New Roman"/>
            <w:sz w:val="24"/>
            <w:szCs w:val="24"/>
            <w:lang w:eastAsia="da-DK"/>
          </w:rPr>
          <w:t>RLS § 60 lg 5)</w:t>
        </w:r>
      </w:ins>
      <w:r w:rsidRPr="34CB2CCE">
        <w:rPr>
          <w:rFonts w:ascii="Times New Roman" w:eastAsia="Times New Roman" w:hAnsi="Times New Roman" w:cs="Times New Roman"/>
          <w:sz w:val="24"/>
          <w:szCs w:val="24"/>
          <w:lang w:eastAsia="da-DK"/>
        </w:rPr>
        <w:t>.</w:t>
      </w:r>
      <w:commentRangeEnd w:id="31"/>
      <w:r>
        <w:commentReference w:id="31"/>
      </w:r>
    </w:p>
    <w:p w14:paraId="54DB0444" w14:textId="77777777" w:rsidR="007E5054" w:rsidRDefault="007E5054" w:rsidP="00BE6C53">
      <w:pPr>
        <w:spacing w:after="0" w:line="240" w:lineRule="auto"/>
        <w:jc w:val="both"/>
        <w:rPr>
          <w:rFonts w:ascii="Times New Roman" w:eastAsia="Times New Roman" w:hAnsi="Times New Roman" w:cs="Times New Roman"/>
          <w:sz w:val="24"/>
          <w:szCs w:val="24"/>
          <w:lang w:eastAsia="da-DK"/>
        </w:rPr>
      </w:pPr>
    </w:p>
    <w:p w14:paraId="5091D218" w14:textId="77777777" w:rsidR="0004660D" w:rsidRPr="0004660D" w:rsidRDefault="0004660D" w:rsidP="0004660D">
      <w:pPr>
        <w:spacing w:after="0" w:line="240" w:lineRule="auto"/>
        <w:jc w:val="both"/>
        <w:rPr>
          <w:rFonts w:ascii="Times New Roman" w:hAnsi="Times New Roman" w:cs="Times New Roman"/>
          <w:sz w:val="24"/>
          <w:szCs w:val="24"/>
        </w:rPr>
      </w:pPr>
      <w:r w:rsidRPr="0004660D">
        <w:rPr>
          <w:rFonts w:ascii="Times New Roman" w:hAnsi="Times New Roman" w:cs="Times New Roman"/>
          <w:sz w:val="24"/>
          <w:szCs w:val="24"/>
        </w:rPr>
        <w:t xml:space="preserve">Praegused riigihangete vaidlustuse esitamise riigilõivumäärad kehtivad aastast 2007, mil </w:t>
      </w:r>
      <w:proofErr w:type="spellStart"/>
      <w:r w:rsidRPr="0004660D">
        <w:rPr>
          <w:rFonts w:ascii="Times New Roman" w:hAnsi="Times New Roman" w:cs="Times New Roman"/>
          <w:sz w:val="24"/>
          <w:szCs w:val="24"/>
        </w:rPr>
        <w:t>VaKo</w:t>
      </w:r>
      <w:proofErr w:type="spellEnd"/>
      <w:r w:rsidRPr="0004660D">
        <w:rPr>
          <w:rFonts w:ascii="Times New Roman" w:hAnsi="Times New Roman" w:cs="Times New Roman"/>
          <w:sz w:val="24"/>
          <w:szCs w:val="24"/>
        </w:rPr>
        <w:t xml:space="preserve"> loodi. Sellel ajal oli riigihangetes vaidlustuse esitamise riigilõiv 10 000 krooni alla rahvusvahelise piirmäära riigihankes ja 20 000 krooni üle rahvusvahelise piirmäära riigihankes. Euro tulekul arvutati riigilõivud sendise täpsusega ümber kroonidest eurodesse. </w:t>
      </w:r>
    </w:p>
    <w:p w14:paraId="0535BF40" w14:textId="77777777" w:rsidR="0004660D" w:rsidRPr="0004660D" w:rsidRDefault="0004660D" w:rsidP="0004660D">
      <w:pPr>
        <w:spacing w:after="0" w:line="240" w:lineRule="auto"/>
        <w:jc w:val="both"/>
        <w:rPr>
          <w:rFonts w:ascii="Times New Roman" w:hAnsi="Times New Roman" w:cs="Times New Roman"/>
          <w:sz w:val="24"/>
          <w:szCs w:val="24"/>
        </w:rPr>
      </w:pPr>
    </w:p>
    <w:p w14:paraId="79F6AAF3" w14:textId="77777777" w:rsidR="0004660D" w:rsidRPr="0004660D" w:rsidRDefault="0004660D" w:rsidP="0004660D">
      <w:pPr>
        <w:spacing w:after="0" w:line="240" w:lineRule="auto"/>
        <w:jc w:val="both"/>
        <w:rPr>
          <w:rFonts w:ascii="Times New Roman" w:hAnsi="Times New Roman" w:cs="Times New Roman"/>
          <w:sz w:val="24"/>
          <w:szCs w:val="24"/>
        </w:rPr>
      </w:pPr>
      <w:r w:rsidRPr="0004660D">
        <w:rPr>
          <w:rFonts w:ascii="Times New Roman" w:hAnsi="Times New Roman" w:cs="Times New Roman"/>
          <w:sz w:val="24"/>
          <w:szCs w:val="24"/>
        </w:rPr>
        <w:t xml:space="preserve">RLS redaktsioonis, mis võeti vastu 22. aprillil 2010. a ja kehtis kuni 2014. aastani, olid riigilõivumäärad järgmised: </w:t>
      </w:r>
    </w:p>
    <w:p w14:paraId="07092F08" w14:textId="77777777" w:rsidR="0004660D" w:rsidRPr="0004660D" w:rsidRDefault="0004660D" w:rsidP="0004660D">
      <w:pPr>
        <w:spacing w:after="0" w:line="240" w:lineRule="auto"/>
        <w:jc w:val="both"/>
        <w:rPr>
          <w:rFonts w:ascii="Times New Roman" w:hAnsi="Times New Roman" w:cs="Times New Roman"/>
          <w:sz w:val="24"/>
          <w:szCs w:val="24"/>
        </w:rPr>
      </w:pPr>
      <w:r w:rsidRPr="0004660D">
        <w:rPr>
          <w:rFonts w:ascii="Times New Roman" w:hAnsi="Times New Roman" w:cs="Times New Roman"/>
          <w:sz w:val="24"/>
          <w:szCs w:val="24"/>
        </w:rPr>
        <w:t xml:space="preserve">1) 639,11 eurot, kui riigihanke eeldatav maksumus on rahvusvahelisest piirmäärast väiksem; </w:t>
      </w:r>
    </w:p>
    <w:p w14:paraId="18DCA06D" w14:textId="77777777" w:rsidR="00AD7932" w:rsidRDefault="0004660D" w:rsidP="0004660D">
      <w:pPr>
        <w:spacing w:after="0" w:line="240" w:lineRule="auto"/>
        <w:jc w:val="both"/>
        <w:rPr>
          <w:rFonts w:ascii="Times New Roman" w:hAnsi="Times New Roman" w:cs="Times New Roman"/>
          <w:sz w:val="24"/>
          <w:szCs w:val="24"/>
        </w:rPr>
      </w:pPr>
      <w:r w:rsidRPr="0004660D">
        <w:rPr>
          <w:rFonts w:ascii="Times New Roman" w:hAnsi="Times New Roman" w:cs="Times New Roman"/>
          <w:sz w:val="24"/>
          <w:szCs w:val="24"/>
        </w:rPr>
        <w:t>2) 1278,23 eurot, kui riigihanke eeldatav maksumus ületab rahvusvahelist piirmäära.</w:t>
      </w:r>
    </w:p>
    <w:p w14:paraId="15AFABED" w14:textId="6E02ABF8" w:rsidR="1EF69834" w:rsidRDefault="23C4AC69" w:rsidP="0004660D">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S</w:t>
      </w:r>
      <w:r w:rsidR="1880A181" w:rsidRPr="0070624A">
        <w:rPr>
          <w:rFonts w:ascii="Times New Roman" w:hAnsi="Times New Roman" w:cs="Times New Roman"/>
          <w:sz w:val="24"/>
          <w:szCs w:val="24"/>
        </w:rPr>
        <w:t>ee tähendab, et</w:t>
      </w:r>
      <w:r w:rsidRPr="0070624A">
        <w:rPr>
          <w:rFonts w:ascii="Times New Roman" w:hAnsi="Times New Roman" w:cs="Times New Roman"/>
          <w:sz w:val="24"/>
          <w:szCs w:val="24"/>
        </w:rPr>
        <w:t xml:space="preserve"> kehtiva RLS-iga riigilõivumäärad </w:t>
      </w:r>
      <w:r w:rsidR="5BF049B0" w:rsidRPr="0070624A">
        <w:rPr>
          <w:rFonts w:ascii="Times New Roman" w:hAnsi="Times New Roman" w:cs="Times New Roman"/>
          <w:sz w:val="24"/>
          <w:szCs w:val="24"/>
        </w:rPr>
        <w:t>ainult ümardati</w:t>
      </w:r>
      <w:r w:rsidRPr="0070624A">
        <w:rPr>
          <w:rFonts w:ascii="Times New Roman" w:hAnsi="Times New Roman" w:cs="Times New Roman"/>
          <w:sz w:val="24"/>
          <w:szCs w:val="24"/>
        </w:rPr>
        <w:t xml:space="preserve">. </w:t>
      </w:r>
      <w:r w:rsidR="5BF049B0" w:rsidRPr="0070624A">
        <w:rPr>
          <w:rFonts w:ascii="Times New Roman" w:hAnsi="Times New Roman" w:cs="Times New Roman"/>
          <w:sz w:val="24"/>
          <w:szCs w:val="24"/>
        </w:rPr>
        <w:t>Se</w:t>
      </w:r>
      <w:r w:rsidR="73A20AA7" w:rsidRPr="0070624A">
        <w:rPr>
          <w:rFonts w:ascii="Times New Roman" w:hAnsi="Times New Roman" w:cs="Times New Roman"/>
          <w:sz w:val="24"/>
          <w:szCs w:val="24"/>
        </w:rPr>
        <w:t xml:space="preserve">ega on </w:t>
      </w:r>
      <w:r w:rsidR="5CCDB524" w:rsidRPr="0070624A">
        <w:rPr>
          <w:rFonts w:ascii="Times New Roman" w:hAnsi="Times New Roman" w:cs="Times New Roman"/>
          <w:sz w:val="24"/>
          <w:szCs w:val="24"/>
        </w:rPr>
        <w:t>riigihangetes</w:t>
      </w:r>
      <w:r w:rsidRPr="0070624A">
        <w:rPr>
          <w:rFonts w:ascii="Times New Roman" w:hAnsi="Times New Roman" w:cs="Times New Roman"/>
          <w:sz w:val="24"/>
          <w:szCs w:val="24"/>
        </w:rPr>
        <w:t xml:space="preserve"> </w:t>
      </w:r>
      <w:r w:rsidR="5CCDB524" w:rsidRPr="0070624A">
        <w:rPr>
          <w:rFonts w:ascii="Times New Roman" w:hAnsi="Times New Roman" w:cs="Times New Roman"/>
          <w:sz w:val="24"/>
          <w:szCs w:val="24"/>
        </w:rPr>
        <w:t>vaidlustuse esitamiseks sätestatud riigilõivumäärad olnud</w:t>
      </w:r>
      <w:r w:rsidRPr="0070624A">
        <w:rPr>
          <w:rFonts w:ascii="Times New Roman" w:hAnsi="Times New Roman" w:cs="Times New Roman"/>
          <w:sz w:val="24"/>
          <w:szCs w:val="24"/>
        </w:rPr>
        <w:t xml:space="preserve"> põhimõtteliselt</w:t>
      </w:r>
      <w:r w:rsidR="5CCDB524" w:rsidRPr="0070624A">
        <w:rPr>
          <w:rFonts w:ascii="Times New Roman" w:hAnsi="Times New Roman" w:cs="Times New Roman"/>
          <w:sz w:val="24"/>
          <w:szCs w:val="24"/>
        </w:rPr>
        <w:t xml:space="preserve"> muutumatud </w:t>
      </w:r>
      <w:r w:rsidR="67A593A5" w:rsidRPr="0070624A">
        <w:rPr>
          <w:rFonts w:ascii="Times New Roman" w:hAnsi="Times New Roman" w:cs="Times New Roman"/>
          <w:sz w:val="24"/>
          <w:szCs w:val="24"/>
        </w:rPr>
        <w:t>rohkem kui 1</w:t>
      </w:r>
      <w:r w:rsidR="726176EE" w:rsidRPr="0070624A">
        <w:rPr>
          <w:rFonts w:ascii="Times New Roman" w:hAnsi="Times New Roman" w:cs="Times New Roman"/>
          <w:sz w:val="24"/>
          <w:szCs w:val="24"/>
        </w:rPr>
        <w:t>7</w:t>
      </w:r>
      <w:r w:rsidR="67A593A5" w:rsidRPr="0070624A">
        <w:rPr>
          <w:rFonts w:ascii="Times New Roman" w:hAnsi="Times New Roman" w:cs="Times New Roman"/>
          <w:sz w:val="24"/>
          <w:szCs w:val="24"/>
        </w:rPr>
        <w:t xml:space="preserve"> aastat</w:t>
      </w:r>
      <w:r w:rsidR="297AF12B" w:rsidRPr="0070624A">
        <w:rPr>
          <w:rFonts w:ascii="Times New Roman" w:hAnsi="Times New Roman" w:cs="Times New Roman"/>
          <w:sz w:val="24"/>
          <w:szCs w:val="24"/>
        </w:rPr>
        <w:t>, samas on märgatavalt suurenenud tööjõukulud</w:t>
      </w:r>
      <w:r w:rsidR="6AEF4A23" w:rsidRPr="0070624A">
        <w:rPr>
          <w:rFonts w:ascii="Times New Roman" w:hAnsi="Times New Roman" w:cs="Times New Roman"/>
          <w:sz w:val="24"/>
          <w:szCs w:val="24"/>
        </w:rPr>
        <w:t xml:space="preserve"> ja muud kulud</w:t>
      </w:r>
      <w:r w:rsidR="297AF12B" w:rsidRPr="0070624A">
        <w:rPr>
          <w:rFonts w:ascii="Times New Roman" w:hAnsi="Times New Roman" w:cs="Times New Roman"/>
          <w:sz w:val="24"/>
          <w:szCs w:val="24"/>
        </w:rPr>
        <w:t>.</w:t>
      </w:r>
    </w:p>
    <w:p w14:paraId="795502CC" w14:textId="77777777" w:rsidR="00661AD3" w:rsidRDefault="00661AD3" w:rsidP="0070624A">
      <w:pPr>
        <w:spacing w:after="0" w:line="240" w:lineRule="auto"/>
        <w:jc w:val="both"/>
        <w:rPr>
          <w:rFonts w:ascii="Times New Roman" w:hAnsi="Times New Roman" w:cs="Times New Roman"/>
          <w:sz w:val="24"/>
          <w:szCs w:val="24"/>
        </w:rPr>
      </w:pPr>
    </w:p>
    <w:p w14:paraId="07A4BF0E" w14:textId="1F970C0C" w:rsidR="00411A86" w:rsidRDefault="00411A86" w:rsidP="0070624A">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lastRenderedPageBreak/>
        <w:t xml:space="preserve">Lõivumäärasid tuleb tõsta, et </w:t>
      </w:r>
      <w:proofErr w:type="spellStart"/>
      <w:r w:rsidRPr="34CB2CCE">
        <w:rPr>
          <w:rFonts w:ascii="Times New Roman" w:hAnsi="Times New Roman" w:cs="Times New Roman"/>
          <w:sz w:val="24"/>
          <w:szCs w:val="24"/>
        </w:rPr>
        <w:t>VaKo</w:t>
      </w:r>
      <w:proofErr w:type="spellEnd"/>
      <w:r w:rsidRPr="34CB2CCE">
        <w:rPr>
          <w:rFonts w:ascii="Times New Roman" w:hAnsi="Times New Roman" w:cs="Times New Roman"/>
          <w:sz w:val="24"/>
          <w:szCs w:val="24"/>
        </w:rPr>
        <w:t xml:space="preserve"> toimingutega seotud riigilõivud kataksid senisest suuremas ulatuses komisjoni tegelikke tegevuskulusid riigihangete vaidlustuste menetlemisel.</w:t>
      </w:r>
      <w:r w:rsidR="00051718" w:rsidRPr="34CB2CCE">
        <w:rPr>
          <w:rFonts w:ascii="Times New Roman" w:hAnsi="Times New Roman" w:cs="Times New Roman"/>
          <w:sz w:val="24"/>
          <w:szCs w:val="24"/>
        </w:rPr>
        <w:t xml:space="preserve"> Ühtlasi soodustab see </w:t>
      </w:r>
      <w:r w:rsidR="001C7079" w:rsidRPr="34CB2CCE">
        <w:rPr>
          <w:rFonts w:ascii="Times New Roman" w:hAnsi="Times New Roman" w:cs="Times New Roman"/>
          <w:sz w:val="24"/>
          <w:szCs w:val="24"/>
        </w:rPr>
        <w:t>vaidlustuste läbimõeldumalt esitamist.</w:t>
      </w:r>
      <w:r w:rsidR="0032065D" w:rsidRPr="34CB2CCE">
        <w:rPr>
          <w:rFonts w:ascii="Times New Roman" w:hAnsi="Times New Roman" w:cs="Times New Roman"/>
          <w:sz w:val="24"/>
          <w:szCs w:val="24"/>
        </w:rPr>
        <w:t xml:space="preserve"> </w:t>
      </w:r>
      <w:r w:rsidR="004778E5" w:rsidRPr="34CB2CCE">
        <w:rPr>
          <w:rFonts w:ascii="Times New Roman" w:hAnsi="Times New Roman" w:cs="Times New Roman"/>
          <w:sz w:val="24"/>
          <w:szCs w:val="24"/>
        </w:rPr>
        <w:t xml:space="preserve">Riigilõivude tõstmisel ei tehta erisusi </w:t>
      </w:r>
      <w:proofErr w:type="spellStart"/>
      <w:r w:rsidR="004778E5" w:rsidRPr="34CB2CCE">
        <w:rPr>
          <w:rFonts w:ascii="Times New Roman" w:hAnsi="Times New Roman" w:cs="Times New Roman"/>
          <w:sz w:val="24"/>
          <w:szCs w:val="24"/>
        </w:rPr>
        <w:t>VaKo</w:t>
      </w:r>
      <w:proofErr w:type="spellEnd"/>
      <w:r w:rsidR="004778E5" w:rsidRPr="34CB2CCE">
        <w:rPr>
          <w:rFonts w:ascii="Times New Roman" w:hAnsi="Times New Roman" w:cs="Times New Roman"/>
          <w:sz w:val="24"/>
          <w:szCs w:val="24"/>
        </w:rPr>
        <w:t xml:space="preserve"> ja kohtumenetluse</w:t>
      </w:r>
      <w:r w:rsidR="00BF027C" w:rsidRPr="34CB2CCE">
        <w:rPr>
          <w:rFonts w:ascii="Times New Roman" w:hAnsi="Times New Roman" w:cs="Times New Roman"/>
          <w:sz w:val="24"/>
          <w:szCs w:val="24"/>
        </w:rPr>
        <w:t xml:space="preserve"> vahel, </w:t>
      </w:r>
      <w:r w:rsidR="007365AE" w:rsidRPr="34CB2CCE">
        <w:rPr>
          <w:rFonts w:ascii="Times New Roman" w:hAnsi="Times New Roman" w:cs="Times New Roman"/>
          <w:sz w:val="24"/>
          <w:szCs w:val="24"/>
        </w:rPr>
        <w:t xml:space="preserve">sest </w:t>
      </w:r>
      <w:commentRangeStart w:id="32"/>
      <w:r w:rsidR="007365AE" w:rsidRPr="34CB2CCE">
        <w:rPr>
          <w:rFonts w:ascii="Times New Roman" w:hAnsi="Times New Roman" w:cs="Times New Roman"/>
          <w:sz w:val="24"/>
          <w:szCs w:val="24"/>
        </w:rPr>
        <w:t>Rahandusministeeriumi analüüsi</w:t>
      </w:r>
      <w:r w:rsidR="00D9612A" w:rsidRPr="34CB2CCE">
        <w:rPr>
          <w:rFonts w:ascii="Times New Roman" w:hAnsi="Times New Roman" w:cs="Times New Roman"/>
          <w:sz w:val="24"/>
          <w:szCs w:val="24"/>
        </w:rPr>
        <w:t xml:space="preserve"> </w:t>
      </w:r>
      <w:r w:rsidR="00E84293" w:rsidRPr="34CB2CCE">
        <w:rPr>
          <w:rFonts w:ascii="Times New Roman" w:hAnsi="Times New Roman" w:cs="Times New Roman"/>
          <w:sz w:val="24"/>
          <w:szCs w:val="24"/>
        </w:rPr>
        <w:t>andmetel</w:t>
      </w:r>
      <w:commentRangeEnd w:id="32"/>
      <w:r>
        <w:commentReference w:id="32"/>
      </w:r>
      <w:r w:rsidR="00E84293" w:rsidRPr="34CB2CCE">
        <w:rPr>
          <w:rFonts w:ascii="Times New Roman" w:hAnsi="Times New Roman" w:cs="Times New Roman"/>
          <w:sz w:val="24"/>
          <w:szCs w:val="24"/>
        </w:rPr>
        <w:t xml:space="preserve"> on hankeasja lahendamine </w:t>
      </w:r>
      <w:r w:rsidR="00A01117" w:rsidRPr="34CB2CCE">
        <w:rPr>
          <w:rFonts w:ascii="Times New Roman" w:hAnsi="Times New Roman" w:cs="Times New Roman"/>
          <w:sz w:val="24"/>
          <w:szCs w:val="24"/>
        </w:rPr>
        <w:t>halduskohtus k</w:t>
      </w:r>
      <w:r w:rsidR="008C60DB" w:rsidRPr="34CB2CCE">
        <w:rPr>
          <w:rFonts w:ascii="Times New Roman" w:hAnsi="Times New Roman" w:cs="Times New Roman"/>
          <w:sz w:val="24"/>
          <w:szCs w:val="24"/>
        </w:rPr>
        <w:t>ulukam</w:t>
      </w:r>
      <w:r w:rsidR="00A01117" w:rsidRPr="34CB2CCE">
        <w:rPr>
          <w:rFonts w:ascii="Times New Roman" w:hAnsi="Times New Roman" w:cs="Times New Roman"/>
          <w:sz w:val="24"/>
          <w:szCs w:val="24"/>
        </w:rPr>
        <w:t xml:space="preserve"> kui </w:t>
      </w:r>
      <w:proofErr w:type="spellStart"/>
      <w:r w:rsidR="00A01117" w:rsidRPr="34CB2CCE">
        <w:rPr>
          <w:rFonts w:ascii="Times New Roman" w:hAnsi="Times New Roman" w:cs="Times New Roman"/>
          <w:sz w:val="24"/>
          <w:szCs w:val="24"/>
        </w:rPr>
        <w:t>VaKo-s</w:t>
      </w:r>
      <w:proofErr w:type="spellEnd"/>
      <w:r w:rsidR="00A01117" w:rsidRPr="34CB2CCE">
        <w:rPr>
          <w:rFonts w:ascii="Times New Roman" w:hAnsi="Times New Roman" w:cs="Times New Roman"/>
          <w:sz w:val="24"/>
          <w:szCs w:val="24"/>
        </w:rPr>
        <w:t xml:space="preserve"> ning sellest võib järeldada, et praegused lõivud katavad halduskohtu kuludest veelgi väiksema osa võrreldes komisjoni kuludega</w:t>
      </w:r>
      <w:r w:rsidR="0024211A" w:rsidRPr="34CB2CCE">
        <w:rPr>
          <w:rFonts w:ascii="Times New Roman" w:hAnsi="Times New Roman" w:cs="Times New Roman"/>
          <w:sz w:val="24"/>
          <w:szCs w:val="24"/>
        </w:rPr>
        <w:t>. Samuti arvestati, et</w:t>
      </w:r>
      <w:r w:rsidR="00013DD0" w:rsidRPr="34CB2CCE">
        <w:rPr>
          <w:rFonts w:ascii="Times New Roman" w:hAnsi="Times New Roman" w:cs="Times New Roman"/>
          <w:sz w:val="24"/>
          <w:szCs w:val="24"/>
        </w:rPr>
        <w:t xml:space="preserve"> valitsuse tegevusprogrammi kohaselt </w:t>
      </w:r>
      <w:r w:rsidR="00024B89" w:rsidRPr="34CB2CCE">
        <w:rPr>
          <w:rFonts w:ascii="Times New Roman" w:hAnsi="Times New Roman" w:cs="Times New Roman"/>
          <w:sz w:val="24"/>
          <w:szCs w:val="24"/>
        </w:rPr>
        <w:t xml:space="preserve">kavandatakse </w:t>
      </w:r>
      <w:r w:rsidR="0089250A" w:rsidRPr="34CB2CCE">
        <w:rPr>
          <w:rFonts w:ascii="Times New Roman" w:hAnsi="Times New Roman" w:cs="Times New Roman"/>
          <w:sz w:val="24"/>
          <w:szCs w:val="24"/>
        </w:rPr>
        <w:t xml:space="preserve">kohtumenetluse riigilõivude ajakohastamist. Seega ei ole põhjust </w:t>
      </w:r>
      <w:r w:rsidR="002B339C" w:rsidRPr="34CB2CCE">
        <w:rPr>
          <w:rFonts w:ascii="Times New Roman" w:hAnsi="Times New Roman" w:cs="Times New Roman"/>
          <w:sz w:val="24"/>
          <w:szCs w:val="24"/>
        </w:rPr>
        <w:t xml:space="preserve">hankeasjades kehtinud </w:t>
      </w:r>
      <w:proofErr w:type="spellStart"/>
      <w:r w:rsidR="002B339C" w:rsidRPr="34CB2CCE">
        <w:rPr>
          <w:rFonts w:ascii="Times New Roman" w:hAnsi="Times New Roman" w:cs="Times New Roman"/>
          <w:sz w:val="24"/>
          <w:szCs w:val="24"/>
        </w:rPr>
        <w:t>lõivustamise</w:t>
      </w:r>
      <w:proofErr w:type="spellEnd"/>
      <w:r w:rsidR="002B339C" w:rsidRPr="34CB2CCE">
        <w:rPr>
          <w:rFonts w:ascii="Times New Roman" w:hAnsi="Times New Roman" w:cs="Times New Roman"/>
          <w:sz w:val="24"/>
          <w:szCs w:val="24"/>
        </w:rPr>
        <w:t xml:space="preserve"> süsteemi muuta.</w:t>
      </w:r>
    </w:p>
    <w:p w14:paraId="735BE70E" w14:textId="77777777" w:rsidR="00661AD3" w:rsidRPr="0070624A" w:rsidRDefault="00661AD3" w:rsidP="0070624A">
      <w:pPr>
        <w:spacing w:after="0" w:line="240" w:lineRule="auto"/>
        <w:jc w:val="both"/>
        <w:rPr>
          <w:rFonts w:ascii="Times New Roman" w:hAnsi="Times New Roman" w:cs="Times New Roman"/>
          <w:sz w:val="24"/>
          <w:szCs w:val="24"/>
        </w:rPr>
      </w:pPr>
    </w:p>
    <w:p w14:paraId="47A32502" w14:textId="44F39545" w:rsidR="3649CA8D" w:rsidRPr="0070624A" w:rsidRDefault="003F67A8"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Eelnõu </w:t>
      </w:r>
      <w:r w:rsidR="009B1F6E">
        <w:rPr>
          <w:rFonts w:ascii="Times New Roman" w:hAnsi="Times New Roman" w:cs="Times New Roman"/>
          <w:sz w:val="24"/>
          <w:szCs w:val="24"/>
        </w:rPr>
        <w:t>jõustumine</w:t>
      </w:r>
      <w:r w:rsidR="3649CA8D" w:rsidRPr="0070624A">
        <w:rPr>
          <w:rFonts w:ascii="Times New Roman" w:hAnsi="Times New Roman" w:cs="Times New Roman"/>
          <w:sz w:val="24"/>
          <w:szCs w:val="24"/>
        </w:rPr>
        <w:t xml:space="preserve"> alates 1.01.2026</w:t>
      </w:r>
      <w:r w:rsidR="00411A86" w:rsidRPr="0070624A">
        <w:rPr>
          <w:rFonts w:ascii="Times New Roman" w:hAnsi="Times New Roman" w:cs="Times New Roman"/>
          <w:sz w:val="24"/>
          <w:szCs w:val="24"/>
        </w:rPr>
        <w:t xml:space="preserve"> on põhjendatud,</w:t>
      </w:r>
      <w:r w:rsidR="3649CA8D" w:rsidRPr="0070624A">
        <w:rPr>
          <w:rFonts w:ascii="Times New Roman" w:hAnsi="Times New Roman" w:cs="Times New Roman"/>
          <w:sz w:val="24"/>
          <w:szCs w:val="24"/>
        </w:rPr>
        <w:t xml:space="preserve"> sest õiguslikult on tegemist kõigi puudutatud isikute jaoks lihtsate muudatustega, millega kohanemiseks ei vajata </w:t>
      </w:r>
      <w:r w:rsidR="00823764" w:rsidRPr="0070624A">
        <w:rPr>
          <w:rFonts w:ascii="Times New Roman" w:hAnsi="Times New Roman" w:cs="Times New Roman"/>
          <w:sz w:val="24"/>
          <w:szCs w:val="24"/>
        </w:rPr>
        <w:t>pikemat ülemineku aega kui</w:t>
      </w:r>
      <w:r w:rsidR="00FF71EF" w:rsidRPr="0070624A">
        <w:rPr>
          <w:rFonts w:ascii="Times New Roman" w:hAnsi="Times New Roman" w:cs="Times New Roman"/>
          <w:sz w:val="24"/>
          <w:szCs w:val="24"/>
        </w:rPr>
        <w:t xml:space="preserve"> eelnõuga planeeritud.</w:t>
      </w:r>
      <w:r w:rsidR="3649CA8D" w:rsidRPr="0070624A">
        <w:rPr>
          <w:rFonts w:ascii="Times New Roman" w:hAnsi="Times New Roman" w:cs="Times New Roman"/>
          <w:sz w:val="24"/>
          <w:szCs w:val="24"/>
        </w:rPr>
        <w:t xml:space="preserve"> </w:t>
      </w:r>
    </w:p>
    <w:p w14:paraId="194DEFF8" w14:textId="70BA20FD" w:rsidR="20B530EB" w:rsidRPr="0070624A" w:rsidRDefault="20B530EB" w:rsidP="0070624A">
      <w:pPr>
        <w:spacing w:after="0" w:line="240" w:lineRule="auto"/>
        <w:jc w:val="both"/>
        <w:rPr>
          <w:rFonts w:ascii="Times New Roman" w:hAnsi="Times New Roman" w:cs="Times New Roman"/>
          <w:sz w:val="24"/>
          <w:szCs w:val="24"/>
        </w:rPr>
      </w:pPr>
    </w:p>
    <w:p w14:paraId="0D228ADD" w14:textId="667597AC" w:rsidR="426D62AD" w:rsidRDefault="426D62AD"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2.2. Väljatöötamiskavatsuse koostamine</w:t>
      </w:r>
    </w:p>
    <w:p w14:paraId="70319CE7" w14:textId="77777777" w:rsidR="00661AD3" w:rsidRPr="0070624A" w:rsidRDefault="00661AD3" w:rsidP="0070624A">
      <w:pPr>
        <w:spacing w:after="0" w:line="240" w:lineRule="auto"/>
        <w:jc w:val="both"/>
        <w:rPr>
          <w:rFonts w:ascii="Times New Roman" w:hAnsi="Times New Roman" w:cs="Times New Roman"/>
          <w:b/>
          <w:bCs/>
          <w:sz w:val="24"/>
          <w:szCs w:val="24"/>
        </w:rPr>
      </w:pPr>
    </w:p>
    <w:p w14:paraId="10C0A04B" w14:textId="1B9B0FB2" w:rsidR="6070B7EF" w:rsidRDefault="00D87F15" w:rsidP="00235E0C">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 xml:space="preserve">Kooskõlas hea õigusloome ja normitehnika eeskirja § 1 lõike 2 punktiga 1 ei ole koostatud väljatöötamiskavatsust. </w:t>
      </w:r>
      <w:r w:rsidR="00235E0C">
        <w:t xml:space="preserve"> </w:t>
      </w:r>
      <w:r w:rsidR="00235E0C" w:rsidRPr="34CB2CCE">
        <w:rPr>
          <w:rFonts w:ascii="Times New Roman" w:hAnsi="Times New Roman" w:cs="Times New Roman"/>
          <w:sz w:val="24"/>
          <w:szCs w:val="24"/>
        </w:rPr>
        <w:t xml:space="preserve">Eelnõus märgitud muudatused on vaja teha tavapärasest kiiremini, et </w:t>
      </w:r>
      <w:commentRangeStart w:id="33"/>
      <w:r w:rsidR="00235E0C" w:rsidRPr="34CB2CCE">
        <w:rPr>
          <w:rFonts w:ascii="Times New Roman" w:hAnsi="Times New Roman" w:cs="Times New Roman"/>
          <w:sz w:val="24"/>
          <w:szCs w:val="24"/>
        </w:rPr>
        <w:t>eelviidatud töökoormuse kasvu tingimustes oleks jätkuvalt tagatud menetluse mõjusus ja ökonoomia.</w:t>
      </w:r>
      <w:commentRangeEnd w:id="33"/>
      <w:r w:rsidR="00194B9F">
        <w:rPr>
          <w:rStyle w:val="Kommentaariviide"/>
        </w:rPr>
        <w:commentReference w:id="33"/>
      </w:r>
      <w:r w:rsidR="00235E0C" w:rsidRPr="34CB2CCE">
        <w:rPr>
          <w:rFonts w:ascii="Times New Roman" w:hAnsi="Times New Roman" w:cs="Times New Roman"/>
          <w:sz w:val="24"/>
          <w:szCs w:val="24"/>
        </w:rPr>
        <w:t xml:space="preserve"> Lisaks aitab eelnõu kaasa </w:t>
      </w:r>
      <w:commentRangeStart w:id="34"/>
      <w:r w:rsidR="00235E0C" w:rsidRPr="34CB2CCE">
        <w:rPr>
          <w:rFonts w:ascii="Times New Roman" w:hAnsi="Times New Roman" w:cs="Times New Roman"/>
          <w:sz w:val="24"/>
          <w:szCs w:val="24"/>
        </w:rPr>
        <w:t xml:space="preserve">eelarve tasakaalu </w:t>
      </w:r>
      <w:commentRangeEnd w:id="34"/>
      <w:r w:rsidR="006F58E2">
        <w:rPr>
          <w:rStyle w:val="Kommentaariviide"/>
        </w:rPr>
        <w:commentReference w:id="34"/>
      </w:r>
      <w:r w:rsidR="00235E0C" w:rsidRPr="34CB2CCE">
        <w:rPr>
          <w:rFonts w:ascii="Times New Roman" w:hAnsi="Times New Roman" w:cs="Times New Roman"/>
          <w:sz w:val="24"/>
          <w:szCs w:val="24"/>
        </w:rPr>
        <w:t xml:space="preserve">saavutamisele olukorras, kus </w:t>
      </w:r>
      <w:proofErr w:type="spellStart"/>
      <w:r w:rsidR="007D5B2C" w:rsidRPr="34CB2CCE">
        <w:rPr>
          <w:rFonts w:ascii="Times New Roman" w:hAnsi="Times New Roman" w:cs="Times New Roman"/>
          <w:sz w:val="24"/>
          <w:szCs w:val="24"/>
        </w:rPr>
        <w:t>VaKo</w:t>
      </w:r>
      <w:proofErr w:type="spellEnd"/>
      <w:r w:rsidR="00235E0C" w:rsidRPr="34CB2CCE">
        <w:rPr>
          <w:rFonts w:ascii="Times New Roman" w:hAnsi="Times New Roman" w:cs="Times New Roman"/>
          <w:sz w:val="24"/>
          <w:szCs w:val="24"/>
        </w:rPr>
        <w:t xml:space="preserve"> koormus ja kulud kasvavad</w:t>
      </w:r>
      <w:r w:rsidR="007C34F4" w:rsidRPr="34CB2CCE">
        <w:rPr>
          <w:rFonts w:ascii="Times New Roman" w:hAnsi="Times New Roman" w:cs="Times New Roman"/>
          <w:sz w:val="24"/>
          <w:szCs w:val="24"/>
        </w:rPr>
        <w:t xml:space="preserve"> </w:t>
      </w:r>
      <w:commentRangeStart w:id="35"/>
      <w:r w:rsidR="007C34F4" w:rsidRPr="34CB2CCE">
        <w:rPr>
          <w:rFonts w:ascii="Times New Roman" w:hAnsi="Times New Roman" w:cs="Times New Roman"/>
          <w:sz w:val="24"/>
          <w:szCs w:val="24"/>
        </w:rPr>
        <w:t>ning loob eeldused</w:t>
      </w:r>
      <w:r w:rsidR="00235E0C" w:rsidRPr="34CB2CCE">
        <w:rPr>
          <w:rFonts w:ascii="Times New Roman" w:hAnsi="Times New Roman" w:cs="Times New Roman"/>
          <w:sz w:val="24"/>
          <w:szCs w:val="24"/>
        </w:rPr>
        <w:t xml:space="preserve"> </w:t>
      </w:r>
      <w:proofErr w:type="spellStart"/>
      <w:r w:rsidR="005F5158" w:rsidRPr="34CB2CCE">
        <w:rPr>
          <w:rFonts w:ascii="Times New Roman" w:hAnsi="Times New Roman" w:cs="Times New Roman"/>
          <w:sz w:val="24"/>
          <w:szCs w:val="24"/>
        </w:rPr>
        <w:t>VaKo-sse</w:t>
      </w:r>
      <w:proofErr w:type="spellEnd"/>
      <w:r w:rsidR="005F5158" w:rsidRPr="34CB2CCE">
        <w:rPr>
          <w:rFonts w:ascii="Times New Roman" w:hAnsi="Times New Roman" w:cs="Times New Roman"/>
          <w:sz w:val="24"/>
          <w:szCs w:val="24"/>
        </w:rPr>
        <w:t xml:space="preserve"> neljanda liikme värbamis</w:t>
      </w:r>
      <w:r w:rsidR="007C34F4" w:rsidRPr="34CB2CCE">
        <w:rPr>
          <w:rFonts w:ascii="Times New Roman" w:hAnsi="Times New Roman" w:cs="Times New Roman"/>
          <w:sz w:val="24"/>
          <w:szCs w:val="24"/>
        </w:rPr>
        <w:t>eks.</w:t>
      </w:r>
      <w:commentRangeEnd w:id="35"/>
      <w:r>
        <w:commentReference w:id="35"/>
      </w:r>
    </w:p>
    <w:p w14:paraId="2883F27D" w14:textId="77777777" w:rsidR="00661AD3" w:rsidRPr="0070624A" w:rsidRDefault="00661AD3" w:rsidP="0070624A">
      <w:pPr>
        <w:spacing w:after="0" w:line="240" w:lineRule="auto"/>
        <w:jc w:val="both"/>
        <w:rPr>
          <w:rFonts w:ascii="Times New Roman" w:hAnsi="Times New Roman" w:cs="Times New Roman"/>
          <w:sz w:val="24"/>
          <w:szCs w:val="24"/>
        </w:rPr>
      </w:pPr>
    </w:p>
    <w:p w14:paraId="4A48E7B9" w14:textId="5E11F331"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3. Eelnõu sisu ja võrdlev analüüs</w:t>
      </w:r>
    </w:p>
    <w:p w14:paraId="6C35B453" w14:textId="77777777" w:rsidR="00661AD3" w:rsidRPr="0070624A" w:rsidRDefault="00661AD3" w:rsidP="0070624A">
      <w:pPr>
        <w:spacing w:after="0" w:line="240" w:lineRule="auto"/>
        <w:jc w:val="both"/>
        <w:rPr>
          <w:rFonts w:ascii="Times New Roman" w:hAnsi="Times New Roman" w:cs="Times New Roman"/>
          <w:b/>
          <w:bCs/>
          <w:sz w:val="24"/>
          <w:szCs w:val="24"/>
        </w:rPr>
      </w:pPr>
    </w:p>
    <w:p w14:paraId="4A1074CC" w14:textId="2E23ADF9" w:rsidR="00594F81" w:rsidRDefault="00594F81"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Eelnõu</w:t>
      </w:r>
      <w:r w:rsidR="00FB1346" w:rsidRPr="0070624A">
        <w:rPr>
          <w:rFonts w:ascii="Times New Roman" w:hAnsi="Times New Roman" w:cs="Times New Roman"/>
          <w:sz w:val="24"/>
          <w:szCs w:val="24"/>
        </w:rPr>
        <w:t xml:space="preserve"> koosneb </w:t>
      </w:r>
      <w:r w:rsidR="005F65B4" w:rsidRPr="0070624A">
        <w:rPr>
          <w:rFonts w:ascii="Times New Roman" w:hAnsi="Times New Roman" w:cs="Times New Roman"/>
          <w:sz w:val="24"/>
          <w:szCs w:val="24"/>
        </w:rPr>
        <w:t>k</w:t>
      </w:r>
      <w:r w:rsidR="00620B34">
        <w:rPr>
          <w:rFonts w:ascii="Times New Roman" w:hAnsi="Times New Roman" w:cs="Times New Roman"/>
          <w:sz w:val="24"/>
          <w:szCs w:val="24"/>
        </w:rPr>
        <w:t>ahest</w:t>
      </w:r>
      <w:r w:rsidR="00FB1346" w:rsidRPr="0070624A">
        <w:rPr>
          <w:rFonts w:ascii="Times New Roman" w:hAnsi="Times New Roman" w:cs="Times New Roman"/>
          <w:sz w:val="24"/>
          <w:szCs w:val="24"/>
        </w:rPr>
        <w:t xml:space="preserve"> paragrahvist. Esimese paragrahvi</w:t>
      </w:r>
      <w:r w:rsidRPr="0070624A">
        <w:rPr>
          <w:rFonts w:ascii="Times New Roman" w:hAnsi="Times New Roman" w:cs="Times New Roman"/>
          <w:sz w:val="24"/>
          <w:szCs w:val="24"/>
        </w:rPr>
        <w:t xml:space="preserve">ga muudetakse </w:t>
      </w:r>
      <w:r w:rsidR="004E3208" w:rsidRPr="0070624A">
        <w:rPr>
          <w:rFonts w:ascii="Times New Roman" w:hAnsi="Times New Roman" w:cs="Times New Roman"/>
          <w:sz w:val="24"/>
          <w:szCs w:val="24"/>
        </w:rPr>
        <w:t>RLS-i</w:t>
      </w:r>
      <w:r w:rsidR="005F65B4" w:rsidRPr="0070624A">
        <w:rPr>
          <w:rFonts w:ascii="Times New Roman" w:hAnsi="Times New Roman" w:cs="Times New Roman"/>
          <w:sz w:val="24"/>
          <w:szCs w:val="24"/>
        </w:rPr>
        <w:t xml:space="preserve"> ning </w:t>
      </w:r>
      <w:r w:rsidR="001111A1">
        <w:rPr>
          <w:rFonts w:ascii="Times New Roman" w:hAnsi="Times New Roman" w:cs="Times New Roman"/>
          <w:sz w:val="24"/>
          <w:szCs w:val="24"/>
        </w:rPr>
        <w:t>teine</w:t>
      </w:r>
      <w:r w:rsidR="00FB1346" w:rsidRPr="0070624A">
        <w:rPr>
          <w:rFonts w:ascii="Times New Roman" w:hAnsi="Times New Roman" w:cs="Times New Roman"/>
          <w:sz w:val="24"/>
          <w:szCs w:val="24"/>
        </w:rPr>
        <w:t xml:space="preserve"> paragrahv </w:t>
      </w:r>
      <w:r w:rsidR="00FB6739" w:rsidRPr="0070624A">
        <w:rPr>
          <w:rFonts w:ascii="Times New Roman" w:hAnsi="Times New Roman" w:cs="Times New Roman"/>
          <w:sz w:val="24"/>
          <w:szCs w:val="24"/>
        </w:rPr>
        <w:t>sätestab seaduse jõustumise</w:t>
      </w:r>
      <w:r w:rsidRPr="0070624A">
        <w:rPr>
          <w:rFonts w:ascii="Times New Roman" w:hAnsi="Times New Roman" w:cs="Times New Roman"/>
          <w:sz w:val="24"/>
          <w:szCs w:val="24"/>
        </w:rPr>
        <w:t xml:space="preserve">. </w:t>
      </w:r>
    </w:p>
    <w:p w14:paraId="4B9526C6" w14:textId="77777777" w:rsidR="00785C39" w:rsidRPr="0070624A" w:rsidRDefault="00785C39" w:rsidP="0070624A">
      <w:pPr>
        <w:spacing w:after="0" w:line="240" w:lineRule="auto"/>
        <w:jc w:val="both"/>
        <w:rPr>
          <w:rFonts w:ascii="Times New Roman" w:hAnsi="Times New Roman" w:cs="Times New Roman"/>
          <w:sz w:val="24"/>
          <w:szCs w:val="24"/>
        </w:rPr>
      </w:pPr>
    </w:p>
    <w:p w14:paraId="0FD9280E" w14:textId="26592FC5" w:rsidR="0FD5BEEF" w:rsidRDefault="0FD5BEEF" w:rsidP="0070624A">
      <w:pPr>
        <w:spacing w:after="0" w:line="240" w:lineRule="auto"/>
        <w:jc w:val="both"/>
        <w:rPr>
          <w:rFonts w:ascii="Times New Roman" w:hAnsi="Times New Roman" w:cs="Times New Roman"/>
          <w:sz w:val="24"/>
          <w:szCs w:val="24"/>
        </w:rPr>
      </w:pPr>
      <w:r w:rsidRPr="00785C39">
        <w:rPr>
          <w:rFonts w:ascii="Times New Roman" w:hAnsi="Times New Roman" w:cs="Times New Roman"/>
          <w:b/>
          <w:bCs/>
          <w:sz w:val="24"/>
          <w:szCs w:val="24"/>
        </w:rPr>
        <w:t>Eelnõu</w:t>
      </w:r>
      <w:r w:rsidR="00785C39" w:rsidRPr="00785C39">
        <w:rPr>
          <w:rFonts w:ascii="Times New Roman" w:hAnsi="Times New Roman" w:cs="Times New Roman"/>
          <w:b/>
          <w:bCs/>
          <w:sz w:val="24"/>
          <w:szCs w:val="24"/>
        </w:rPr>
        <w:t xml:space="preserve"> §-</w:t>
      </w:r>
      <w:r w:rsidRPr="00785C39">
        <w:rPr>
          <w:rFonts w:ascii="Times New Roman" w:hAnsi="Times New Roman" w:cs="Times New Roman"/>
          <w:b/>
          <w:bCs/>
          <w:sz w:val="24"/>
          <w:szCs w:val="24"/>
        </w:rPr>
        <w:t>ga</w:t>
      </w:r>
      <w:r w:rsidR="00785C39" w:rsidRPr="00785C39">
        <w:rPr>
          <w:rFonts w:ascii="Times New Roman" w:hAnsi="Times New Roman" w:cs="Times New Roman"/>
          <w:b/>
          <w:bCs/>
          <w:sz w:val="24"/>
          <w:szCs w:val="24"/>
        </w:rPr>
        <w:t xml:space="preserve"> </w:t>
      </w:r>
      <w:r w:rsidR="00B133C0">
        <w:rPr>
          <w:rFonts w:ascii="Times New Roman" w:hAnsi="Times New Roman" w:cs="Times New Roman"/>
          <w:b/>
          <w:bCs/>
          <w:sz w:val="24"/>
          <w:szCs w:val="24"/>
        </w:rPr>
        <w:t>1</w:t>
      </w:r>
      <w:r w:rsidRPr="0070624A">
        <w:rPr>
          <w:rFonts w:ascii="Times New Roman" w:hAnsi="Times New Roman" w:cs="Times New Roman"/>
          <w:sz w:val="24"/>
          <w:szCs w:val="24"/>
        </w:rPr>
        <w:t xml:space="preserve"> </w:t>
      </w:r>
      <w:r w:rsidR="00EF10C1">
        <w:rPr>
          <w:rFonts w:ascii="Times New Roman" w:hAnsi="Times New Roman" w:cs="Times New Roman"/>
          <w:sz w:val="24"/>
          <w:szCs w:val="24"/>
        </w:rPr>
        <w:t xml:space="preserve">muudetakse RHS § 258 lõike 1 punkte 1 ja 2, mille kohaselt </w:t>
      </w:r>
      <w:r w:rsidRPr="0070624A">
        <w:rPr>
          <w:rFonts w:ascii="Times New Roman" w:hAnsi="Times New Roman" w:cs="Times New Roman"/>
          <w:sz w:val="24"/>
          <w:szCs w:val="24"/>
        </w:rPr>
        <w:t xml:space="preserve">tõstetakse </w:t>
      </w:r>
      <w:r w:rsidR="00020A20">
        <w:rPr>
          <w:rFonts w:ascii="Times New Roman" w:hAnsi="Times New Roman" w:cs="Times New Roman"/>
          <w:sz w:val="24"/>
          <w:szCs w:val="24"/>
        </w:rPr>
        <w:t>r</w:t>
      </w:r>
      <w:r w:rsidR="005C1B28" w:rsidRPr="005C1B28">
        <w:rPr>
          <w:rFonts w:ascii="Times New Roman" w:hAnsi="Times New Roman" w:cs="Times New Roman"/>
          <w:sz w:val="24"/>
          <w:szCs w:val="24"/>
        </w:rPr>
        <w:t>iigihanke vaidlustuse esitamise</w:t>
      </w:r>
      <w:r w:rsidR="230D5FA2" w:rsidRPr="0070624A">
        <w:rPr>
          <w:rFonts w:ascii="Times New Roman" w:hAnsi="Times New Roman" w:cs="Times New Roman"/>
          <w:sz w:val="24"/>
          <w:szCs w:val="24"/>
        </w:rPr>
        <w:t xml:space="preserve"> riigilõiv</w:t>
      </w:r>
      <w:r w:rsidR="00020A20">
        <w:rPr>
          <w:rFonts w:ascii="Times New Roman" w:hAnsi="Times New Roman" w:cs="Times New Roman"/>
          <w:sz w:val="24"/>
          <w:szCs w:val="24"/>
        </w:rPr>
        <w:t>u</w:t>
      </w:r>
      <w:r w:rsidR="230D5FA2" w:rsidRPr="0070624A">
        <w:rPr>
          <w:rFonts w:ascii="Times New Roman" w:hAnsi="Times New Roman" w:cs="Times New Roman"/>
          <w:sz w:val="24"/>
          <w:szCs w:val="24"/>
        </w:rPr>
        <w:t xml:space="preserve"> </w:t>
      </w:r>
      <w:r w:rsidR="24AC453D" w:rsidRPr="0070624A">
        <w:rPr>
          <w:rFonts w:ascii="Times New Roman" w:hAnsi="Times New Roman" w:cs="Times New Roman"/>
          <w:sz w:val="24"/>
          <w:szCs w:val="24"/>
        </w:rPr>
        <w:t>1280 euro</w:t>
      </w:r>
      <w:r w:rsidR="48BAA434" w:rsidRPr="0070624A">
        <w:rPr>
          <w:rFonts w:ascii="Times New Roman" w:hAnsi="Times New Roman" w:cs="Times New Roman"/>
          <w:sz w:val="24"/>
          <w:szCs w:val="24"/>
        </w:rPr>
        <w:t>ni</w:t>
      </w:r>
      <w:r w:rsidR="24AC453D" w:rsidRPr="0070624A">
        <w:rPr>
          <w:rFonts w:ascii="Times New Roman" w:hAnsi="Times New Roman" w:cs="Times New Roman"/>
          <w:sz w:val="24"/>
          <w:szCs w:val="24"/>
        </w:rPr>
        <w:t>, kui riigihanke eeldatav maksumus on rahvusvahelise</w:t>
      </w:r>
      <w:r w:rsidR="00C94587" w:rsidRPr="0070624A">
        <w:rPr>
          <w:rFonts w:ascii="Times New Roman" w:hAnsi="Times New Roman" w:cs="Times New Roman"/>
          <w:sz w:val="24"/>
          <w:szCs w:val="24"/>
        </w:rPr>
        <w:t>s</w:t>
      </w:r>
      <w:r w:rsidR="24AC453D" w:rsidRPr="0070624A">
        <w:rPr>
          <w:rFonts w:ascii="Times New Roman" w:hAnsi="Times New Roman" w:cs="Times New Roman"/>
          <w:sz w:val="24"/>
          <w:szCs w:val="24"/>
        </w:rPr>
        <w:t>t piirmäärast väiksem, ning 2560 euro</w:t>
      </w:r>
      <w:r w:rsidR="4466962E" w:rsidRPr="0070624A">
        <w:rPr>
          <w:rFonts w:ascii="Times New Roman" w:hAnsi="Times New Roman" w:cs="Times New Roman"/>
          <w:sz w:val="24"/>
          <w:szCs w:val="24"/>
        </w:rPr>
        <w:t>ni</w:t>
      </w:r>
      <w:r w:rsidR="24AC453D" w:rsidRPr="0070624A">
        <w:rPr>
          <w:rFonts w:ascii="Times New Roman" w:hAnsi="Times New Roman" w:cs="Times New Roman"/>
          <w:sz w:val="24"/>
          <w:szCs w:val="24"/>
        </w:rPr>
        <w:t>, kui riigihanke eeldatav maksumus on võrdne rahvusvahelise piirmääraga või ületab seda.</w:t>
      </w:r>
    </w:p>
    <w:p w14:paraId="25126C54" w14:textId="77777777" w:rsidR="00785C39" w:rsidRPr="0070624A" w:rsidRDefault="00785C39" w:rsidP="0070624A">
      <w:pPr>
        <w:spacing w:after="0" w:line="240" w:lineRule="auto"/>
        <w:jc w:val="both"/>
        <w:rPr>
          <w:rFonts w:ascii="Times New Roman" w:hAnsi="Times New Roman" w:cs="Times New Roman"/>
          <w:sz w:val="24"/>
          <w:szCs w:val="24"/>
        </w:rPr>
      </w:pPr>
    </w:p>
    <w:p w14:paraId="606590DA" w14:textId="639A50BF" w:rsidR="00C94587" w:rsidRDefault="00C9458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Riigihanke rahvusvaheline piirmäär jääb sõltuvalt hanke esemest ja hankija tüübist vahemikku 143 000 eurot kuni 5 538 000 eurot. Euroopa Komisjon vaatab iga kahe aasta tagant rahvusvahelised piirmäärad üle ning vajadusel muudab neid</w:t>
      </w:r>
      <w:r w:rsidR="00A55ABB" w:rsidRPr="0070624A">
        <w:rPr>
          <w:rFonts w:ascii="Times New Roman" w:hAnsi="Times New Roman" w:cs="Times New Roman"/>
          <w:sz w:val="24"/>
          <w:szCs w:val="24"/>
        </w:rPr>
        <w:t xml:space="preserve"> delegeeritud määrusega</w:t>
      </w:r>
      <w:r w:rsidRPr="0070624A">
        <w:rPr>
          <w:rFonts w:ascii="Times New Roman" w:hAnsi="Times New Roman" w:cs="Times New Roman"/>
          <w:sz w:val="24"/>
          <w:szCs w:val="24"/>
        </w:rPr>
        <w:t xml:space="preserve">. Vastavalt </w:t>
      </w:r>
      <w:r w:rsidR="00E41EB2">
        <w:rPr>
          <w:rFonts w:ascii="Times New Roman" w:hAnsi="Times New Roman" w:cs="Times New Roman"/>
          <w:sz w:val="24"/>
          <w:szCs w:val="24"/>
        </w:rPr>
        <w:t>Maailma Kaubandusorganisatsiooni</w:t>
      </w:r>
      <w:r w:rsidRPr="0070624A">
        <w:rPr>
          <w:rFonts w:ascii="Times New Roman" w:hAnsi="Times New Roman" w:cs="Times New Roman"/>
          <w:sz w:val="24"/>
          <w:szCs w:val="24"/>
        </w:rPr>
        <w:t xml:space="preserve"> riigihankelepingu kohasele arvutamismeetodile võtab komisjon kõnealuste piirmäärade väärtuste arvutamisel aluseks Rahvusvahelise Valuutafondi eriarveldusühikutes (SDR) väljendatud euro keskmise päevakursi 24 kuu pikkuse ajavahemiku jooksul, mis lõpeb 1. jaanuaril jõustuvale läbivaatamisele eelnevaks 31. augustiks.</w:t>
      </w:r>
    </w:p>
    <w:p w14:paraId="27B95F3A" w14:textId="77777777" w:rsidR="009E040F" w:rsidRDefault="009E040F" w:rsidP="0070624A">
      <w:pPr>
        <w:spacing w:after="0" w:line="240" w:lineRule="auto"/>
        <w:jc w:val="both"/>
        <w:rPr>
          <w:rFonts w:ascii="Times New Roman" w:hAnsi="Times New Roman" w:cs="Times New Roman"/>
          <w:sz w:val="24"/>
          <w:szCs w:val="24"/>
        </w:rPr>
      </w:pPr>
    </w:p>
    <w:p w14:paraId="7FCF689F" w14:textId="213FC974" w:rsidR="009E040F" w:rsidRPr="003F2D0C" w:rsidRDefault="00D8375B" w:rsidP="0070624A">
      <w:pPr>
        <w:spacing w:after="0" w:line="240" w:lineRule="auto"/>
        <w:jc w:val="both"/>
        <w:rPr>
          <w:rFonts w:ascii="Times New Roman" w:hAnsi="Times New Roman" w:cs="Times New Roman"/>
          <w:color w:val="1A1C1E"/>
          <w:sz w:val="24"/>
          <w:szCs w:val="24"/>
          <w:shd w:val="clear" w:color="auto" w:fill="FFFFFF"/>
        </w:rPr>
      </w:pPr>
      <w:r w:rsidRPr="003F2D0C">
        <w:rPr>
          <w:rFonts w:ascii="Times New Roman" w:hAnsi="Times New Roman" w:cs="Times New Roman"/>
          <w:color w:val="1A1C1E"/>
          <w:sz w:val="24"/>
          <w:szCs w:val="24"/>
          <w:shd w:val="clear" w:color="auto" w:fill="FFFFFF"/>
        </w:rPr>
        <w:t xml:space="preserve">Paragrahvi 1 eesmärk on </w:t>
      </w:r>
      <w:r w:rsidR="00096830" w:rsidRPr="003F2D0C">
        <w:rPr>
          <w:rFonts w:ascii="Times New Roman" w:hAnsi="Times New Roman" w:cs="Times New Roman"/>
          <w:color w:val="1A1C1E"/>
          <w:sz w:val="24"/>
          <w:szCs w:val="24"/>
          <w:shd w:val="clear" w:color="auto" w:fill="FFFFFF"/>
        </w:rPr>
        <w:t xml:space="preserve">ajakohastada </w:t>
      </w:r>
      <w:r w:rsidRPr="003F2D0C">
        <w:rPr>
          <w:rFonts w:ascii="Times New Roman" w:hAnsi="Times New Roman" w:cs="Times New Roman"/>
          <w:color w:val="1A1C1E"/>
          <w:sz w:val="24"/>
          <w:szCs w:val="24"/>
          <w:shd w:val="clear" w:color="auto" w:fill="FFFFFF"/>
        </w:rPr>
        <w:t>riigihanke vaidlustuse riigilõivumäärad ning viia need paremasse vastavusse aja jooksul muutunud kulukomponentidega selliselt, et see aitaks katta vaidlustuste lahendamisega kaasnevaid töö- ja majanduskulusid ning hoiaks ära põhjendamatute vaidlustuste esitamise</w:t>
      </w:r>
      <w:r w:rsidR="00FB2D41" w:rsidRPr="003F2D0C">
        <w:rPr>
          <w:rFonts w:ascii="Times New Roman" w:hAnsi="Times New Roman" w:cs="Times New Roman"/>
          <w:color w:val="1A1C1E"/>
          <w:sz w:val="24"/>
          <w:szCs w:val="24"/>
          <w:shd w:val="clear" w:color="auto" w:fill="FFFFFF"/>
        </w:rPr>
        <w:t xml:space="preserve"> (menetlusökonoo</w:t>
      </w:r>
      <w:r w:rsidR="004D58DF" w:rsidRPr="003F2D0C">
        <w:rPr>
          <w:rFonts w:ascii="Times New Roman" w:hAnsi="Times New Roman" w:cs="Times New Roman"/>
          <w:color w:val="1A1C1E"/>
          <w:sz w:val="24"/>
          <w:szCs w:val="24"/>
          <w:shd w:val="clear" w:color="auto" w:fill="FFFFFF"/>
        </w:rPr>
        <w:t>mia)</w:t>
      </w:r>
      <w:r w:rsidRPr="003F2D0C">
        <w:rPr>
          <w:rFonts w:ascii="Times New Roman" w:hAnsi="Times New Roman" w:cs="Times New Roman"/>
          <w:color w:val="1A1C1E"/>
          <w:sz w:val="24"/>
          <w:szCs w:val="24"/>
          <w:shd w:val="clear" w:color="auto" w:fill="FFFFFF"/>
        </w:rPr>
        <w:t xml:space="preserve">. Lõivude tõstmise peamiseks eesmärgiks on katta riigilõivudest </w:t>
      </w:r>
      <w:proofErr w:type="spellStart"/>
      <w:r w:rsidRPr="003F2D0C">
        <w:rPr>
          <w:rFonts w:ascii="Times New Roman" w:hAnsi="Times New Roman" w:cs="Times New Roman"/>
          <w:color w:val="1A1C1E"/>
          <w:sz w:val="24"/>
          <w:szCs w:val="24"/>
          <w:shd w:val="clear" w:color="auto" w:fill="FFFFFF"/>
        </w:rPr>
        <w:t>VaKo</w:t>
      </w:r>
      <w:proofErr w:type="spellEnd"/>
      <w:r w:rsidRPr="003F2D0C">
        <w:rPr>
          <w:rFonts w:ascii="Times New Roman" w:hAnsi="Times New Roman" w:cs="Times New Roman"/>
          <w:color w:val="1A1C1E"/>
          <w:sz w:val="24"/>
          <w:szCs w:val="24"/>
          <w:shd w:val="clear" w:color="auto" w:fill="FFFFFF"/>
        </w:rPr>
        <w:t xml:space="preserve"> tööjõukulud ning luua eeldus komisjoni neljanda liikme värbamiseks. Alljärgnevalt hinnatakse </w:t>
      </w:r>
      <w:r w:rsidR="0006085C" w:rsidRPr="003F2D0C">
        <w:rPr>
          <w:rFonts w:ascii="Times New Roman" w:hAnsi="Times New Roman" w:cs="Times New Roman"/>
          <w:color w:val="1A1C1E"/>
          <w:sz w:val="24"/>
          <w:szCs w:val="24"/>
          <w:shd w:val="clear" w:color="auto" w:fill="FFFFFF"/>
        </w:rPr>
        <w:t>uute riigilõivu</w:t>
      </w:r>
      <w:r w:rsidR="002346FE" w:rsidRPr="003F2D0C">
        <w:rPr>
          <w:rFonts w:ascii="Times New Roman" w:hAnsi="Times New Roman" w:cs="Times New Roman"/>
          <w:color w:val="1A1C1E"/>
          <w:sz w:val="24"/>
          <w:szCs w:val="24"/>
          <w:shd w:val="clear" w:color="auto" w:fill="FFFFFF"/>
        </w:rPr>
        <w:t>määrade</w:t>
      </w:r>
      <w:r w:rsidR="00952C39" w:rsidRPr="003F2D0C">
        <w:rPr>
          <w:rFonts w:ascii="Times New Roman" w:hAnsi="Times New Roman" w:cs="Times New Roman"/>
          <w:color w:val="1A1C1E"/>
          <w:sz w:val="24"/>
          <w:szCs w:val="24"/>
          <w:shd w:val="clear" w:color="auto" w:fill="FFFFFF"/>
        </w:rPr>
        <w:t xml:space="preserve"> vastavust riigilõivuseaduses sätestatud kulupõhimõttele</w:t>
      </w:r>
      <w:r w:rsidR="002346FE" w:rsidRPr="003F2D0C">
        <w:rPr>
          <w:rFonts w:ascii="Times New Roman" w:hAnsi="Times New Roman" w:cs="Times New Roman"/>
          <w:color w:val="1A1C1E"/>
          <w:sz w:val="24"/>
          <w:szCs w:val="24"/>
          <w:shd w:val="clear" w:color="auto" w:fill="FFFFFF"/>
        </w:rPr>
        <w:t xml:space="preserve"> ning proportsionaalsust </w:t>
      </w:r>
      <w:r w:rsidR="00460AD6" w:rsidRPr="003F2D0C">
        <w:rPr>
          <w:rFonts w:ascii="Times New Roman" w:hAnsi="Times New Roman" w:cs="Times New Roman"/>
          <w:color w:val="1A1C1E"/>
          <w:sz w:val="24"/>
          <w:szCs w:val="24"/>
          <w:shd w:val="clear" w:color="auto" w:fill="FFFFFF"/>
        </w:rPr>
        <w:t>lõivu eest saadud teenuse maksumuse</w:t>
      </w:r>
      <w:r w:rsidR="00224297" w:rsidRPr="003F2D0C">
        <w:rPr>
          <w:rFonts w:ascii="Times New Roman" w:hAnsi="Times New Roman" w:cs="Times New Roman"/>
          <w:color w:val="1A1C1E"/>
          <w:sz w:val="24"/>
          <w:szCs w:val="24"/>
          <w:shd w:val="clear" w:color="auto" w:fill="FFFFFF"/>
        </w:rPr>
        <w:t xml:space="preserve">, </w:t>
      </w:r>
      <w:r w:rsidR="00756BAF" w:rsidRPr="003F2D0C">
        <w:rPr>
          <w:rFonts w:ascii="Times New Roman" w:hAnsi="Times New Roman" w:cs="Times New Roman"/>
          <w:color w:val="1A1C1E"/>
          <w:sz w:val="24"/>
          <w:szCs w:val="24"/>
          <w:shd w:val="clear" w:color="auto" w:fill="FFFFFF"/>
        </w:rPr>
        <w:t xml:space="preserve">ettevõtjate maksejõulisuse ning </w:t>
      </w:r>
      <w:r w:rsidR="004713F0" w:rsidRPr="003F2D0C">
        <w:rPr>
          <w:rFonts w:ascii="Times New Roman" w:hAnsi="Times New Roman" w:cs="Times New Roman"/>
          <w:color w:val="1A1C1E"/>
          <w:sz w:val="24"/>
          <w:szCs w:val="24"/>
          <w:shd w:val="clear" w:color="auto" w:fill="FFFFFF"/>
        </w:rPr>
        <w:t>kitsamas tähenduses proportsionaalsuse aspektist.</w:t>
      </w:r>
    </w:p>
    <w:p w14:paraId="3A399B0A" w14:textId="77777777" w:rsidR="00F41E3D" w:rsidRPr="003F2D0C" w:rsidRDefault="00F41E3D" w:rsidP="0070624A">
      <w:pPr>
        <w:spacing w:after="0" w:line="240" w:lineRule="auto"/>
        <w:jc w:val="both"/>
        <w:rPr>
          <w:rFonts w:ascii="Times New Roman" w:hAnsi="Times New Roman" w:cs="Times New Roman"/>
          <w:color w:val="1A1C1E"/>
          <w:sz w:val="24"/>
          <w:szCs w:val="24"/>
          <w:shd w:val="clear" w:color="auto" w:fill="FFFFFF"/>
        </w:rPr>
      </w:pPr>
    </w:p>
    <w:p w14:paraId="7FAE83CA" w14:textId="6B58A243" w:rsidR="00C72EF7" w:rsidRPr="00EE1B01" w:rsidRDefault="00C72EF7" w:rsidP="0070624A">
      <w:pPr>
        <w:spacing w:after="0" w:line="240" w:lineRule="auto"/>
        <w:jc w:val="both"/>
        <w:rPr>
          <w:rFonts w:ascii="Times New Roman" w:hAnsi="Times New Roman" w:cs="Times New Roman"/>
          <w:b/>
          <w:bCs/>
          <w:sz w:val="24"/>
          <w:szCs w:val="24"/>
        </w:rPr>
      </w:pPr>
      <w:r w:rsidRPr="00EE1B01">
        <w:rPr>
          <w:rFonts w:ascii="Times New Roman" w:hAnsi="Times New Roman" w:cs="Times New Roman"/>
          <w:b/>
          <w:bCs/>
          <w:color w:val="1A1C1E"/>
          <w:sz w:val="24"/>
          <w:szCs w:val="24"/>
          <w:shd w:val="clear" w:color="auto" w:fill="FFFFFF"/>
        </w:rPr>
        <w:t>Kulu</w:t>
      </w:r>
      <w:r w:rsidR="00464559" w:rsidRPr="00EE1B01">
        <w:rPr>
          <w:rFonts w:ascii="Times New Roman" w:hAnsi="Times New Roman" w:cs="Times New Roman"/>
          <w:b/>
          <w:bCs/>
          <w:color w:val="1A1C1E"/>
          <w:sz w:val="24"/>
          <w:szCs w:val="24"/>
          <w:shd w:val="clear" w:color="auto" w:fill="FFFFFF"/>
        </w:rPr>
        <w:t>põhimõte</w:t>
      </w:r>
    </w:p>
    <w:p w14:paraId="02011225" w14:textId="77777777" w:rsidR="00785C39" w:rsidRPr="0070624A" w:rsidRDefault="00785C39" w:rsidP="0070624A">
      <w:pPr>
        <w:spacing w:after="0" w:line="240" w:lineRule="auto"/>
        <w:jc w:val="both"/>
        <w:rPr>
          <w:rFonts w:ascii="Times New Roman" w:hAnsi="Times New Roman" w:cs="Times New Roman"/>
          <w:sz w:val="24"/>
          <w:szCs w:val="24"/>
        </w:rPr>
      </w:pPr>
    </w:p>
    <w:p w14:paraId="65B83A15" w14:textId="45CAAD51" w:rsidR="009E3631" w:rsidRDefault="009E3631" w:rsidP="009E3631">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Riigilõivu määra kehtestamisel on üldpõhimõtteks, et kehtestatakse riigilõiv sellises määras, mis kataks vähemalt toiminguga kaasnevad kulud, kuid samas ei oleks liiga suur, ning et selle </w:t>
      </w:r>
      <w:r w:rsidRPr="0070624A">
        <w:rPr>
          <w:rFonts w:ascii="Times New Roman" w:hAnsi="Times New Roman" w:cs="Times New Roman"/>
          <w:sz w:val="24"/>
          <w:szCs w:val="24"/>
        </w:rPr>
        <w:lastRenderedPageBreak/>
        <w:t>eesmärgiks ei saaks riigile iseseisva täiendava tuluallika loomine. Kavandatavate muudatuse aluseks on võetud kulupõhimõte. Selle kohaselt peab riigilõivumäär katma vähemalt toimingu tegemisega seotud otsesed ja teatud ulatuses ka kaudsed kulud. Otsesed kulud on näiteks palgafond, materjalikulu (kontoritarbed jne). Kaudsete kuludena võib välja tuua majandus- ja halduskulu (rent, elektrikulu, seadmete soetamise ja hoolduse kulu jms), arhiveerimisega seonduva kulu, juhtimis- ja raamatupidamiskulud. Kulupõhimõtet on rõhutanud ka Riigikohus</w:t>
      </w:r>
      <w:r w:rsidRPr="0070624A">
        <w:rPr>
          <w:rStyle w:val="Allmrkuseviide"/>
          <w:rFonts w:ascii="Times New Roman" w:hAnsi="Times New Roman" w:cs="Times New Roman"/>
          <w:sz w:val="24"/>
          <w:szCs w:val="24"/>
        </w:rPr>
        <w:footnoteReference w:id="7"/>
      </w:r>
      <w:r w:rsidRPr="0070624A">
        <w:rPr>
          <w:rFonts w:ascii="Times New Roman" w:hAnsi="Times New Roman" w:cs="Times New Roman"/>
          <w:sz w:val="24"/>
          <w:szCs w:val="24"/>
        </w:rPr>
        <w:t xml:space="preserve"> leides, et RLS-i § 2 kohaselt on riigilõiv seaduses sätestatud juhul ja RLS-</w:t>
      </w:r>
      <w:proofErr w:type="spellStart"/>
      <w:r w:rsidRPr="0070624A">
        <w:rPr>
          <w:rFonts w:ascii="Times New Roman" w:hAnsi="Times New Roman" w:cs="Times New Roman"/>
          <w:sz w:val="24"/>
          <w:szCs w:val="24"/>
        </w:rPr>
        <w:t>is</w:t>
      </w:r>
      <w:proofErr w:type="spellEnd"/>
      <w:r w:rsidRPr="0070624A">
        <w:rPr>
          <w:rFonts w:ascii="Times New Roman" w:hAnsi="Times New Roman" w:cs="Times New Roman"/>
          <w:sz w:val="24"/>
          <w:szCs w:val="24"/>
        </w:rPr>
        <w:t xml:space="preserve"> sätestatud määras tasutav summa </w:t>
      </w:r>
      <w:proofErr w:type="spellStart"/>
      <w:r w:rsidRPr="0070624A">
        <w:rPr>
          <w:rFonts w:ascii="Times New Roman" w:hAnsi="Times New Roman" w:cs="Times New Roman"/>
          <w:sz w:val="24"/>
          <w:szCs w:val="24"/>
        </w:rPr>
        <w:t>lõivustatud</w:t>
      </w:r>
      <w:proofErr w:type="spellEnd"/>
      <w:r w:rsidRPr="0070624A">
        <w:rPr>
          <w:rFonts w:ascii="Times New Roman" w:hAnsi="Times New Roman" w:cs="Times New Roman"/>
          <w:sz w:val="24"/>
          <w:szCs w:val="24"/>
        </w:rPr>
        <w:t xml:space="preserve"> toimingu tegemise eest. Sama seaduse § 4 lõike 1 järgi kehtestatakse riigilõivumäär lähtuvalt toimingu tegemisega kaasnevatest kuludest (kulupõhimõte). Seega on riigilõivu eesmärgiks </w:t>
      </w:r>
      <w:r>
        <w:rPr>
          <w:rFonts w:ascii="Times New Roman" w:hAnsi="Times New Roman" w:cs="Times New Roman"/>
          <w:sz w:val="24"/>
          <w:szCs w:val="24"/>
        </w:rPr>
        <w:t xml:space="preserve">eelkõige </w:t>
      </w:r>
      <w:r w:rsidRPr="0070624A">
        <w:rPr>
          <w:rFonts w:ascii="Times New Roman" w:hAnsi="Times New Roman" w:cs="Times New Roman"/>
          <w:sz w:val="24"/>
          <w:szCs w:val="24"/>
        </w:rPr>
        <w:t>riigi tehtava avalik-õigusliku toimingu kulutuste täielik või osaline hüvitamine.</w:t>
      </w:r>
    </w:p>
    <w:p w14:paraId="7952F837" w14:textId="77777777" w:rsidR="009E3631" w:rsidRDefault="009E3631" w:rsidP="0070624A">
      <w:pPr>
        <w:spacing w:after="0" w:line="240" w:lineRule="auto"/>
        <w:jc w:val="both"/>
        <w:rPr>
          <w:rFonts w:ascii="Times New Roman" w:hAnsi="Times New Roman" w:cs="Times New Roman"/>
          <w:sz w:val="24"/>
          <w:szCs w:val="24"/>
        </w:rPr>
      </w:pPr>
    </w:p>
    <w:p w14:paraId="520D5E08" w14:textId="5CC79159" w:rsidR="2CC7072A" w:rsidRDefault="2CC7072A"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Nende aastate jooksul, mil RHS-i alusel riigihangete vaidlustuse esitamise riigilõivumäärad on püsinud muutumatuna</w:t>
      </w:r>
      <w:r w:rsidR="006D32BC" w:rsidRPr="0070624A">
        <w:rPr>
          <w:rFonts w:ascii="Times New Roman" w:hAnsi="Times New Roman" w:cs="Times New Roman"/>
          <w:sz w:val="24"/>
          <w:szCs w:val="24"/>
        </w:rPr>
        <w:t xml:space="preserve"> (alates 2007. aasta)</w:t>
      </w:r>
      <w:r w:rsidRPr="0070624A">
        <w:rPr>
          <w:rFonts w:ascii="Times New Roman" w:hAnsi="Times New Roman" w:cs="Times New Roman"/>
          <w:sz w:val="24"/>
          <w:szCs w:val="24"/>
        </w:rPr>
        <w:t xml:space="preserve">, </w:t>
      </w:r>
      <w:commentRangeStart w:id="36"/>
      <w:r w:rsidRPr="0070624A">
        <w:rPr>
          <w:rFonts w:ascii="Times New Roman" w:hAnsi="Times New Roman" w:cs="Times New Roman"/>
          <w:sz w:val="24"/>
          <w:szCs w:val="24"/>
        </w:rPr>
        <w:t xml:space="preserve">on oluliselt kasvanud riigi kulutused RHS-i alusel vaidlustuste menetlemisele. </w:t>
      </w:r>
      <w:r w:rsidR="487E7D25" w:rsidRPr="0070624A">
        <w:rPr>
          <w:rFonts w:ascii="Times New Roman" w:hAnsi="Times New Roman" w:cs="Times New Roman"/>
          <w:sz w:val="24"/>
          <w:szCs w:val="24"/>
        </w:rPr>
        <w:t xml:space="preserve">2024. aastal oli </w:t>
      </w:r>
      <w:r w:rsidR="00883386">
        <w:rPr>
          <w:rFonts w:ascii="Times New Roman" w:hAnsi="Times New Roman" w:cs="Times New Roman"/>
          <w:sz w:val="24"/>
          <w:szCs w:val="24"/>
        </w:rPr>
        <w:t xml:space="preserve">kolmeliikmelise </w:t>
      </w:r>
      <w:proofErr w:type="spellStart"/>
      <w:r w:rsidR="487E7D25" w:rsidRPr="0070624A">
        <w:rPr>
          <w:rFonts w:ascii="Times New Roman" w:hAnsi="Times New Roman" w:cs="Times New Roman"/>
          <w:sz w:val="24"/>
          <w:szCs w:val="24"/>
        </w:rPr>
        <w:t>VaKo</w:t>
      </w:r>
      <w:proofErr w:type="spellEnd"/>
      <w:r w:rsidR="487E7D25" w:rsidRPr="0070624A">
        <w:rPr>
          <w:rFonts w:ascii="Times New Roman" w:hAnsi="Times New Roman" w:cs="Times New Roman"/>
          <w:sz w:val="24"/>
          <w:szCs w:val="24"/>
        </w:rPr>
        <w:t xml:space="preserve"> palgafondi kulu ligikaudu 330 000 eurot aasta</w:t>
      </w:r>
      <w:r w:rsidR="008A3FA1" w:rsidRPr="0070624A">
        <w:rPr>
          <w:rFonts w:ascii="Times New Roman" w:hAnsi="Times New Roman" w:cs="Times New Roman"/>
          <w:sz w:val="24"/>
          <w:szCs w:val="24"/>
        </w:rPr>
        <w:t>s</w:t>
      </w:r>
      <w:r w:rsidR="487E7D25" w:rsidRPr="0070624A">
        <w:rPr>
          <w:rFonts w:ascii="Times New Roman" w:hAnsi="Times New Roman" w:cs="Times New Roman"/>
          <w:sz w:val="24"/>
          <w:szCs w:val="24"/>
        </w:rPr>
        <w:t>.</w:t>
      </w:r>
      <w:r w:rsidR="4CBE6350" w:rsidRPr="0070624A">
        <w:rPr>
          <w:rFonts w:ascii="Times New Roman" w:hAnsi="Times New Roman" w:cs="Times New Roman"/>
          <w:sz w:val="24"/>
          <w:szCs w:val="24"/>
        </w:rPr>
        <w:t xml:space="preserve"> Lisaks on aastate jooksul kallinenud kvaliteetse menetluse tagamiseks vajalikud </w:t>
      </w:r>
      <w:r w:rsidR="008A3FA1" w:rsidRPr="0070624A">
        <w:rPr>
          <w:rFonts w:ascii="Times New Roman" w:hAnsi="Times New Roman" w:cs="Times New Roman"/>
          <w:sz w:val="24"/>
          <w:szCs w:val="24"/>
        </w:rPr>
        <w:t xml:space="preserve">muud kulud, sh </w:t>
      </w:r>
      <w:r w:rsidR="4CBE6350" w:rsidRPr="0070624A">
        <w:rPr>
          <w:rFonts w:ascii="Times New Roman" w:hAnsi="Times New Roman" w:cs="Times New Roman"/>
          <w:sz w:val="24"/>
          <w:szCs w:val="24"/>
        </w:rPr>
        <w:t xml:space="preserve">riist- ja tarkvara arendused. </w:t>
      </w:r>
      <w:r w:rsidR="006D32BC" w:rsidRPr="0070624A">
        <w:rPr>
          <w:rFonts w:ascii="Times New Roman" w:hAnsi="Times New Roman" w:cs="Times New Roman"/>
          <w:sz w:val="24"/>
          <w:szCs w:val="24"/>
        </w:rPr>
        <w:t>Vaidlused</w:t>
      </w:r>
      <w:r w:rsidR="4CBE6350" w:rsidRPr="0070624A">
        <w:rPr>
          <w:rFonts w:ascii="Times New Roman" w:hAnsi="Times New Roman" w:cs="Times New Roman"/>
          <w:sz w:val="24"/>
          <w:szCs w:val="24"/>
        </w:rPr>
        <w:t xml:space="preserve"> </w:t>
      </w:r>
      <w:proofErr w:type="spellStart"/>
      <w:r w:rsidR="4CBE6350" w:rsidRPr="0070624A">
        <w:rPr>
          <w:rFonts w:ascii="Times New Roman" w:hAnsi="Times New Roman" w:cs="Times New Roman"/>
          <w:sz w:val="24"/>
          <w:szCs w:val="24"/>
        </w:rPr>
        <w:t>VaKo-s</w:t>
      </w:r>
      <w:proofErr w:type="spellEnd"/>
      <w:r w:rsidR="4CBE6350" w:rsidRPr="0070624A">
        <w:rPr>
          <w:rFonts w:ascii="Times New Roman" w:hAnsi="Times New Roman" w:cs="Times New Roman"/>
          <w:sz w:val="24"/>
          <w:szCs w:val="24"/>
        </w:rPr>
        <w:t xml:space="preserve"> on muutunud oluliselt keerukamaks</w:t>
      </w:r>
      <w:r w:rsidR="05DCD145" w:rsidRPr="0070624A">
        <w:rPr>
          <w:rFonts w:ascii="Times New Roman" w:hAnsi="Times New Roman" w:cs="Times New Roman"/>
          <w:sz w:val="24"/>
          <w:szCs w:val="24"/>
        </w:rPr>
        <w:t xml:space="preserve">. </w:t>
      </w:r>
      <w:commentRangeStart w:id="37"/>
      <w:r w:rsidR="004363B7">
        <w:rPr>
          <w:rFonts w:ascii="Times New Roman" w:hAnsi="Times New Roman" w:cs="Times New Roman"/>
          <w:sz w:val="24"/>
          <w:szCs w:val="24"/>
        </w:rPr>
        <w:t xml:space="preserve">Seda ilmestab </w:t>
      </w:r>
      <w:r w:rsidR="005D50E9">
        <w:rPr>
          <w:rFonts w:ascii="Times New Roman" w:hAnsi="Times New Roman" w:cs="Times New Roman"/>
          <w:sz w:val="24"/>
          <w:szCs w:val="24"/>
        </w:rPr>
        <w:t xml:space="preserve">näiteks </w:t>
      </w:r>
      <w:r w:rsidR="004363B7">
        <w:rPr>
          <w:rFonts w:ascii="Times New Roman" w:hAnsi="Times New Roman" w:cs="Times New Roman"/>
          <w:sz w:val="24"/>
          <w:szCs w:val="24"/>
        </w:rPr>
        <w:t>asjaolu, et</w:t>
      </w:r>
      <w:r w:rsidR="005D50E9">
        <w:rPr>
          <w:rFonts w:ascii="Times New Roman" w:hAnsi="Times New Roman" w:cs="Times New Roman"/>
          <w:sz w:val="24"/>
          <w:szCs w:val="24"/>
        </w:rPr>
        <w:t xml:space="preserve"> kui</w:t>
      </w:r>
      <w:r w:rsidR="004363B7">
        <w:rPr>
          <w:rFonts w:ascii="Times New Roman" w:hAnsi="Times New Roman" w:cs="Times New Roman"/>
          <w:sz w:val="24"/>
          <w:szCs w:val="24"/>
        </w:rPr>
        <w:t xml:space="preserve"> </w:t>
      </w:r>
      <w:r w:rsidR="00E778B8">
        <w:rPr>
          <w:rFonts w:ascii="Times New Roman" w:hAnsi="Times New Roman" w:cs="Times New Roman"/>
          <w:sz w:val="24"/>
          <w:szCs w:val="24"/>
        </w:rPr>
        <w:t xml:space="preserve">2010.a </w:t>
      </w:r>
      <w:r w:rsidR="004363B7">
        <w:rPr>
          <w:rFonts w:ascii="Times New Roman" w:hAnsi="Times New Roman" w:cs="Times New Roman"/>
          <w:sz w:val="24"/>
          <w:szCs w:val="24"/>
        </w:rPr>
        <w:t xml:space="preserve">sisaldas </w:t>
      </w:r>
      <w:proofErr w:type="spellStart"/>
      <w:r w:rsidR="00A54EA1">
        <w:rPr>
          <w:rFonts w:ascii="Times New Roman" w:hAnsi="Times New Roman" w:cs="Times New Roman"/>
          <w:sz w:val="24"/>
          <w:szCs w:val="24"/>
        </w:rPr>
        <w:t>VaKo</w:t>
      </w:r>
      <w:proofErr w:type="spellEnd"/>
      <w:r w:rsidR="00A54EA1">
        <w:rPr>
          <w:rFonts w:ascii="Times New Roman" w:hAnsi="Times New Roman" w:cs="Times New Roman"/>
          <w:sz w:val="24"/>
          <w:szCs w:val="24"/>
        </w:rPr>
        <w:t xml:space="preserve"> otsus keskmiselt </w:t>
      </w:r>
      <w:r w:rsidR="00C321D2">
        <w:rPr>
          <w:rFonts w:ascii="Times New Roman" w:hAnsi="Times New Roman" w:cs="Times New Roman"/>
          <w:sz w:val="24"/>
          <w:szCs w:val="24"/>
        </w:rPr>
        <w:t>4</w:t>
      </w:r>
      <w:r w:rsidR="00B717B4">
        <w:rPr>
          <w:rFonts w:ascii="Times New Roman" w:hAnsi="Times New Roman" w:cs="Times New Roman"/>
          <w:sz w:val="24"/>
          <w:szCs w:val="24"/>
        </w:rPr>
        <w:t>500</w:t>
      </w:r>
      <w:r w:rsidR="00C321D2">
        <w:rPr>
          <w:rFonts w:ascii="Times New Roman" w:hAnsi="Times New Roman" w:cs="Times New Roman"/>
          <w:sz w:val="24"/>
          <w:szCs w:val="24"/>
        </w:rPr>
        <w:t xml:space="preserve"> sõna</w:t>
      </w:r>
      <w:r w:rsidR="00A54EA1">
        <w:rPr>
          <w:rFonts w:ascii="Times New Roman" w:hAnsi="Times New Roman" w:cs="Times New Roman"/>
          <w:sz w:val="24"/>
          <w:szCs w:val="24"/>
        </w:rPr>
        <w:t xml:space="preserve">, siis 2024. a juba </w:t>
      </w:r>
      <w:r w:rsidR="005654CB">
        <w:rPr>
          <w:rFonts w:ascii="Times New Roman" w:hAnsi="Times New Roman" w:cs="Times New Roman"/>
          <w:sz w:val="24"/>
          <w:szCs w:val="24"/>
        </w:rPr>
        <w:t>92</w:t>
      </w:r>
      <w:r w:rsidR="00AD5973">
        <w:rPr>
          <w:rFonts w:ascii="Times New Roman" w:hAnsi="Times New Roman" w:cs="Times New Roman"/>
          <w:sz w:val="24"/>
          <w:szCs w:val="24"/>
        </w:rPr>
        <w:t>78 sõna</w:t>
      </w:r>
      <w:r w:rsidR="00D85A33">
        <w:rPr>
          <w:rStyle w:val="Allmrkuseviide"/>
          <w:rFonts w:ascii="Times New Roman" w:hAnsi="Times New Roman" w:cs="Times New Roman"/>
          <w:sz w:val="24"/>
          <w:szCs w:val="24"/>
        </w:rPr>
        <w:footnoteReference w:id="8"/>
      </w:r>
      <w:r w:rsidR="00AD5973">
        <w:rPr>
          <w:rFonts w:ascii="Times New Roman" w:hAnsi="Times New Roman" w:cs="Times New Roman"/>
          <w:sz w:val="24"/>
          <w:szCs w:val="24"/>
        </w:rPr>
        <w:t>.</w:t>
      </w:r>
      <w:r w:rsidR="05DCD145" w:rsidRPr="0070624A">
        <w:rPr>
          <w:rFonts w:ascii="Times New Roman" w:hAnsi="Times New Roman" w:cs="Times New Roman"/>
          <w:sz w:val="24"/>
          <w:szCs w:val="24"/>
        </w:rPr>
        <w:t xml:space="preserve"> </w:t>
      </w:r>
      <w:commentRangeEnd w:id="37"/>
      <w:r w:rsidR="00CD2B6B">
        <w:rPr>
          <w:rStyle w:val="Kommentaariviide"/>
        </w:rPr>
        <w:commentReference w:id="37"/>
      </w:r>
      <w:proofErr w:type="spellStart"/>
      <w:r w:rsidR="00C153F4" w:rsidRPr="0070624A">
        <w:rPr>
          <w:rFonts w:ascii="Times New Roman" w:hAnsi="Times New Roman" w:cs="Times New Roman"/>
          <w:sz w:val="24"/>
          <w:szCs w:val="24"/>
        </w:rPr>
        <w:t>VaKo</w:t>
      </w:r>
      <w:proofErr w:type="spellEnd"/>
      <w:r w:rsidR="05DCD145" w:rsidRPr="0070624A">
        <w:rPr>
          <w:rFonts w:ascii="Times New Roman" w:hAnsi="Times New Roman" w:cs="Times New Roman"/>
          <w:sz w:val="24"/>
          <w:szCs w:val="24"/>
        </w:rPr>
        <w:t xml:space="preserve"> lahendab RHS-</w:t>
      </w:r>
      <w:proofErr w:type="spellStart"/>
      <w:r w:rsidR="05DCD145" w:rsidRPr="0070624A">
        <w:rPr>
          <w:rFonts w:ascii="Times New Roman" w:hAnsi="Times New Roman" w:cs="Times New Roman"/>
          <w:sz w:val="24"/>
          <w:szCs w:val="24"/>
        </w:rPr>
        <w:t>ga</w:t>
      </w:r>
      <w:proofErr w:type="spellEnd"/>
      <w:r w:rsidR="05DCD145" w:rsidRPr="0070624A">
        <w:rPr>
          <w:rFonts w:ascii="Times New Roman" w:hAnsi="Times New Roman" w:cs="Times New Roman"/>
          <w:sz w:val="24"/>
          <w:szCs w:val="24"/>
        </w:rPr>
        <w:t xml:space="preserve"> seonduvaid vaidlusi sõltumata</w:t>
      </w:r>
      <w:r w:rsidR="7F7656C8" w:rsidRPr="0070624A">
        <w:rPr>
          <w:rFonts w:ascii="Times New Roman" w:hAnsi="Times New Roman" w:cs="Times New Roman"/>
          <w:sz w:val="24"/>
          <w:szCs w:val="24"/>
        </w:rPr>
        <w:t xml:space="preserve"> nende maksumusest - n</w:t>
      </w:r>
      <w:r w:rsidR="00C153F4" w:rsidRPr="0070624A">
        <w:rPr>
          <w:rFonts w:ascii="Times New Roman" w:hAnsi="Times New Roman" w:cs="Times New Roman"/>
          <w:sz w:val="24"/>
          <w:szCs w:val="24"/>
        </w:rPr>
        <w:t>äiteks</w:t>
      </w:r>
      <w:r w:rsidR="7F7656C8" w:rsidRPr="0070624A">
        <w:rPr>
          <w:rFonts w:ascii="Times New Roman" w:hAnsi="Times New Roman" w:cs="Times New Roman"/>
          <w:sz w:val="24"/>
          <w:szCs w:val="24"/>
        </w:rPr>
        <w:t xml:space="preserve"> on </w:t>
      </w:r>
      <w:proofErr w:type="spellStart"/>
      <w:r w:rsidR="7F7656C8" w:rsidRPr="0070624A">
        <w:rPr>
          <w:rFonts w:ascii="Times New Roman" w:hAnsi="Times New Roman" w:cs="Times New Roman"/>
          <w:sz w:val="24"/>
          <w:szCs w:val="24"/>
        </w:rPr>
        <w:t>VaKo</w:t>
      </w:r>
      <w:proofErr w:type="spellEnd"/>
      <w:r w:rsidR="7F7656C8" w:rsidRPr="0070624A">
        <w:rPr>
          <w:rFonts w:ascii="Times New Roman" w:hAnsi="Times New Roman" w:cs="Times New Roman"/>
          <w:sz w:val="24"/>
          <w:szCs w:val="24"/>
        </w:rPr>
        <w:t xml:space="preserve"> pädevuses hankija poolt nn väikehankes tehtud otsusega seonduvate vaidluste lahendamine.</w:t>
      </w:r>
      <w:commentRangeEnd w:id="36"/>
      <w:r>
        <w:commentReference w:id="36"/>
      </w:r>
    </w:p>
    <w:p w14:paraId="71F7879A" w14:textId="77777777" w:rsidR="00785C39" w:rsidRPr="0070624A" w:rsidRDefault="00785C39" w:rsidP="0070624A">
      <w:pPr>
        <w:spacing w:after="0" w:line="240" w:lineRule="auto"/>
        <w:jc w:val="both"/>
        <w:rPr>
          <w:rFonts w:ascii="Times New Roman" w:hAnsi="Times New Roman" w:cs="Times New Roman"/>
          <w:sz w:val="24"/>
          <w:szCs w:val="24"/>
        </w:rPr>
      </w:pPr>
    </w:p>
    <w:p w14:paraId="064BAB83" w14:textId="2DA10326" w:rsidR="26870A10" w:rsidRDefault="436BE0FA" w:rsidP="0070624A">
      <w:pPr>
        <w:spacing w:after="0" w:line="240" w:lineRule="auto"/>
        <w:jc w:val="both"/>
        <w:rPr>
          <w:rFonts w:ascii="Times New Roman" w:hAnsi="Times New Roman" w:cs="Times New Roman"/>
          <w:sz w:val="24"/>
          <w:szCs w:val="24"/>
        </w:rPr>
      </w:pPr>
      <w:commentRangeStart w:id="38"/>
      <w:proofErr w:type="spellStart"/>
      <w:r w:rsidRPr="0070624A">
        <w:rPr>
          <w:rFonts w:ascii="Times New Roman" w:hAnsi="Times New Roman" w:cs="Times New Roman"/>
          <w:sz w:val="24"/>
          <w:szCs w:val="24"/>
        </w:rPr>
        <w:t>VaKo</w:t>
      </w:r>
      <w:proofErr w:type="spellEnd"/>
      <w:r w:rsidRPr="0070624A">
        <w:rPr>
          <w:rFonts w:ascii="Times New Roman" w:hAnsi="Times New Roman" w:cs="Times New Roman"/>
          <w:sz w:val="24"/>
          <w:szCs w:val="24"/>
        </w:rPr>
        <w:t xml:space="preserve"> liikmete ametipalk on võrdne maa- ja halduskohtu kohtuniku ametipalgaga.</w:t>
      </w:r>
      <w:commentRangeEnd w:id="38"/>
      <w:r>
        <w:commentReference w:id="38"/>
      </w:r>
      <w:r w:rsidRPr="0070624A">
        <w:rPr>
          <w:rFonts w:ascii="Times New Roman" w:hAnsi="Times New Roman" w:cs="Times New Roman"/>
          <w:sz w:val="24"/>
          <w:szCs w:val="24"/>
        </w:rPr>
        <w:t xml:space="preserve"> </w:t>
      </w:r>
      <w:commentRangeStart w:id="39"/>
      <w:r w:rsidR="1BB65C44" w:rsidRPr="0070624A">
        <w:rPr>
          <w:rFonts w:ascii="Times New Roman" w:hAnsi="Times New Roman" w:cs="Times New Roman"/>
          <w:sz w:val="24"/>
          <w:szCs w:val="24"/>
        </w:rPr>
        <w:t>20</w:t>
      </w:r>
      <w:r w:rsidR="00C63491" w:rsidRPr="0070624A">
        <w:rPr>
          <w:rFonts w:ascii="Times New Roman" w:hAnsi="Times New Roman" w:cs="Times New Roman"/>
          <w:sz w:val="24"/>
          <w:szCs w:val="24"/>
        </w:rPr>
        <w:t>08</w:t>
      </w:r>
      <w:r w:rsidR="1BB65C44" w:rsidRPr="0070624A">
        <w:rPr>
          <w:rFonts w:ascii="Times New Roman" w:hAnsi="Times New Roman" w:cs="Times New Roman"/>
          <w:sz w:val="24"/>
          <w:szCs w:val="24"/>
        </w:rPr>
        <w:t>. aastal oli maakohtuniku põhipalga su</w:t>
      </w:r>
      <w:r w:rsidR="009416EB">
        <w:rPr>
          <w:rFonts w:ascii="Times New Roman" w:hAnsi="Times New Roman" w:cs="Times New Roman"/>
          <w:sz w:val="24"/>
          <w:szCs w:val="24"/>
        </w:rPr>
        <w:t>uruseks</w:t>
      </w:r>
      <w:r w:rsidR="1BB65C44" w:rsidRPr="0070624A">
        <w:rPr>
          <w:rFonts w:ascii="Times New Roman" w:hAnsi="Times New Roman" w:cs="Times New Roman"/>
          <w:sz w:val="24"/>
          <w:szCs w:val="24"/>
        </w:rPr>
        <w:t xml:space="preserve"> </w:t>
      </w:r>
      <w:r w:rsidR="002B6F6F" w:rsidRPr="0070624A">
        <w:rPr>
          <w:rFonts w:ascii="Times New Roman" w:hAnsi="Times New Roman" w:cs="Times New Roman"/>
          <w:sz w:val="24"/>
          <w:szCs w:val="24"/>
        </w:rPr>
        <w:t>37 628 krooni ehk</w:t>
      </w:r>
      <w:r w:rsidR="007E54A0" w:rsidRPr="0070624A">
        <w:rPr>
          <w:rFonts w:ascii="Times New Roman" w:hAnsi="Times New Roman" w:cs="Times New Roman"/>
          <w:sz w:val="24"/>
          <w:szCs w:val="24"/>
        </w:rPr>
        <w:t xml:space="preserve"> umbes 2405</w:t>
      </w:r>
      <w:r w:rsidR="1BB65C44" w:rsidRPr="0070624A">
        <w:rPr>
          <w:rFonts w:ascii="Times New Roman" w:hAnsi="Times New Roman" w:cs="Times New Roman"/>
          <w:sz w:val="24"/>
          <w:szCs w:val="24"/>
        </w:rPr>
        <w:t xml:space="preserve"> eurot</w:t>
      </w:r>
      <w:r w:rsidR="008C2EA2" w:rsidRPr="0070624A">
        <w:rPr>
          <w:rFonts w:ascii="Times New Roman" w:hAnsi="Times New Roman" w:cs="Times New Roman"/>
          <w:sz w:val="24"/>
          <w:szCs w:val="24"/>
        </w:rPr>
        <w:t xml:space="preserve"> kuus</w:t>
      </w:r>
      <w:r w:rsidR="67D7FF72" w:rsidRPr="0070624A">
        <w:rPr>
          <w:rFonts w:ascii="Times New Roman" w:hAnsi="Times New Roman" w:cs="Times New Roman"/>
          <w:sz w:val="24"/>
          <w:szCs w:val="24"/>
        </w:rPr>
        <w:t xml:space="preserve">. </w:t>
      </w:r>
      <w:commentRangeEnd w:id="39"/>
      <w:r>
        <w:commentReference w:id="39"/>
      </w:r>
      <w:r w:rsidR="67D7FF72" w:rsidRPr="0070624A">
        <w:rPr>
          <w:rFonts w:ascii="Times New Roman" w:hAnsi="Times New Roman" w:cs="Times New Roman"/>
          <w:sz w:val="24"/>
          <w:szCs w:val="24"/>
        </w:rPr>
        <w:t xml:space="preserve">2025. </w:t>
      </w:r>
      <w:r w:rsidR="09EC3E49" w:rsidRPr="0070624A">
        <w:rPr>
          <w:rFonts w:ascii="Times New Roman" w:hAnsi="Times New Roman" w:cs="Times New Roman"/>
          <w:sz w:val="24"/>
          <w:szCs w:val="24"/>
        </w:rPr>
        <w:t>a</w:t>
      </w:r>
      <w:r w:rsidR="67D7FF72" w:rsidRPr="0070624A">
        <w:rPr>
          <w:rFonts w:ascii="Times New Roman" w:hAnsi="Times New Roman" w:cs="Times New Roman"/>
          <w:sz w:val="24"/>
          <w:szCs w:val="24"/>
        </w:rPr>
        <w:t>asta</w:t>
      </w:r>
      <w:r w:rsidR="7AC97839" w:rsidRPr="0070624A">
        <w:rPr>
          <w:rFonts w:ascii="Times New Roman" w:hAnsi="Times New Roman" w:cs="Times New Roman"/>
          <w:sz w:val="24"/>
          <w:szCs w:val="24"/>
        </w:rPr>
        <w:t>l on</w:t>
      </w:r>
      <w:r w:rsidR="67D7FF72" w:rsidRPr="0070624A">
        <w:rPr>
          <w:rFonts w:ascii="Times New Roman" w:hAnsi="Times New Roman" w:cs="Times New Roman"/>
          <w:sz w:val="24"/>
          <w:szCs w:val="24"/>
        </w:rPr>
        <w:t xml:space="preserve"> haldus- ja maakohtuniku põhipalgaks 5</w:t>
      </w:r>
      <w:commentRangeStart w:id="40"/>
      <w:del w:id="41" w:author="Maarja-Liis Lall - JUSTDIGI" w:date="2025-09-15T08:06:00Z">
        <w:r w:rsidRPr="34CB2CCE" w:rsidDel="67D7FF72">
          <w:rPr>
            <w:rFonts w:ascii="Times New Roman" w:hAnsi="Times New Roman" w:cs="Times New Roman"/>
            <w:sz w:val="24"/>
            <w:szCs w:val="24"/>
          </w:rPr>
          <w:delText xml:space="preserve"> </w:delText>
        </w:r>
      </w:del>
      <w:commentRangeEnd w:id="40"/>
      <w:r>
        <w:commentReference w:id="40"/>
      </w:r>
      <w:r w:rsidR="67D7FF72" w:rsidRPr="0070624A">
        <w:rPr>
          <w:rFonts w:ascii="Times New Roman" w:hAnsi="Times New Roman" w:cs="Times New Roman"/>
          <w:sz w:val="24"/>
          <w:szCs w:val="24"/>
        </w:rPr>
        <w:t>858,49 eurot.</w:t>
      </w:r>
      <w:commentRangeStart w:id="42"/>
      <w:r w:rsidR="00092DF5" w:rsidRPr="0070624A">
        <w:rPr>
          <w:rStyle w:val="Allmrkuseviide"/>
          <w:rFonts w:ascii="Times New Roman" w:hAnsi="Times New Roman" w:cs="Times New Roman"/>
          <w:sz w:val="24"/>
          <w:szCs w:val="24"/>
        </w:rPr>
        <w:footnoteReference w:id="9"/>
      </w:r>
      <w:r w:rsidR="67D7FF72" w:rsidRPr="0070624A">
        <w:rPr>
          <w:rFonts w:ascii="Times New Roman" w:hAnsi="Times New Roman" w:cs="Times New Roman"/>
          <w:sz w:val="24"/>
          <w:szCs w:val="24"/>
        </w:rPr>
        <w:t xml:space="preserve"> </w:t>
      </w:r>
      <w:commentRangeEnd w:id="42"/>
      <w:r>
        <w:commentReference w:id="42"/>
      </w:r>
      <w:r w:rsidR="177510A0" w:rsidRPr="0070624A">
        <w:rPr>
          <w:rFonts w:ascii="Times New Roman" w:hAnsi="Times New Roman" w:cs="Times New Roman"/>
          <w:sz w:val="24"/>
          <w:szCs w:val="24"/>
        </w:rPr>
        <w:t>Seega on viimase 1</w:t>
      </w:r>
      <w:r w:rsidR="00803ACB" w:rsidRPr="0070624A">
        <w:rPr>
          <w:rFonts w:ascii="Times New Roman" w:hAnsi="Times New Roman" w:cs="Times New Roman"/>
          <w:sz w:val="24"/>
          <w:szCs w:val="24"/>
        </w:rPr>
        <w:t>7</w:t>
      </w:r>
      <w:r w:rsidR="177510A0" w:rsidRPr="0070624A">
        <w:rPr>
          <w:rFonts w:ascii="Times New Roman" w:hAnsi="Times New Roman" w:cs="Times New Roman"/>
          <w:sz w:val="24"/>
          <w:szCs w:val="24"/>
        </w:rPr>
        <w:t xml:space="preserve"> aasta jooksul tõusnud maa- ja halduskohtuniku </w:t>
      </w:r>
      <w:r w:rsidR="00541E87" w:rsidRPr="0070624A">
        <w:rPr>
          <w:rFonts w:ascii="Times New Roman" w:hAnsi="Times New Roman" w:cs="Times New Roman"/>
          <w:sz w:val="24"/>
          <w:szCs w:val="24"/>
        </w:rPr>
        <w:t>ning</w:t>
      </w:r>
      <w:r w:rsidR="177510A0" w:rsidRPr="0070624A">
        <w:rPr>
          <w:rFonts w:ascii="Times New Roman" w:hAnsi="Times New Roman" w:cs="Times New Roman"/>
          <w:sz w:val="24"/>
          <w:szCs w:val="24"/>
        </w:rPr>
        <w:t xml:space="preserve"> </w:t>
      </w:r>
      <w:proofErr w:type="spellStart"/>
      <w:r w:rsidR="177510A0" w:rsidRPr="0070624A">
        <w:rPr>
          <w:rFonts w:ascii="Times New Roman" w:hAnsi="Times New Roman" w:cs="Times New Roman"/>
          <w:sz w:val="24"/>
          <w:szCs w:val="24"/>
        </w:rPr>
        <w:t>VaKo</w:t>
      </w:r>
      <w:proofErr w:type="spellEnd"/>
      <w:r w:rsidR="177510A0" w:rsidRPr="0070624A">
        <w:rPr>
          <w:rFonts w:ascii="Times New Roman" w:hAnsi="Times New Roman" w:cs="Times New Roman"/>
          <w:sz w:val="24"/>
          <w:szCs w:val="24"/>
        </w:rPr>
        <w:t xml:space="preserve"> liikmete palgad</w:t>
      </w:r>
      <w:r w:rsidR="28F9BB7D" w:rsidRPr="0070624A">
        <w:rPr>
          <w:rFonts w:ascii="Times New Roman" w:hAnsi="Times New Roman" w:cs="Times New Roman"/>
          <w:sz w:val="24"/>
          <w:szCs w:val="24"/>
        </w:rPr>
        <w:t>,</w:t>
      </w:r>
      <w:r w:rsidR="177510A0" w:rsidRPr="0070624A">
        <w:rPr>
          <w:rFonts w:ascii="Times New Roman" w:hAnsi="Times New Roman" w:cs="Times New Roman"/>
          <w:sz w:val="24"/>
          <w:szCs w:val="24"/>
        </w:rPr>
        <w:t xml:space="preserve"> umbes </w:t>
      </w:r>
      <w:r w:rsidR="004E0272" w:rsidRPr="0070624A">
        <w:rPr>
          <w:rFonts w:ascii="Times New Roman" w:hAnsi="Times New Roman" w:cs="Times New Roman"/>
          <w:sz w:val="24"/>
          <w:szCs w:val="24"/>
        </w:rPr>
        <w:t>1</w:t>
      </w:r>
      <w:r w:rsidR="00803ACB" w:rsidRPr="0070624A">
        <w:rPr>
          <w:rFonts w:ascii="Times New Roman" w:hAnsi="Times New Roman" w:cs="Times New Roman"/>
          <w:sz w:val="24"/>
          <w:szCs w:val="24"/>
        </w:rPr>
        <w:t>40</w:t>
      </w:r>
      <w:r w:rsidR="177510A0" w:rsidRPr="0070624A">
        <w:rPr>
          <w:rFonts w:ascii="Times New Roman" w:hAnsi="Times New Roman" w:cs="Times New Roman"/>
          <w:sz w:val="24"/>
          <w:szCs w:val="24"/>
        </w:rPr>
        <w:t xml:space="preserve">%. </w:t>
      </w:r>
      <w:r w:rsidR="00B348EE" w:rsidRPr="0070624A">
        <w:rPr>
          <w:rFonts w:ascii="Times New Roman" w:hAnsi="Times New Roman" w:cs="Times New Roman"/>
          <w:sz w:val="24"/>
          <w:szCs w:val="24"/>
        </w:rPr>
        <w:t>Alates 2007. aastast on tarbijahinnaindeks suurenenud 76% võrra.</w:t>
      </w:r>
      <w:commentRangeStart w:id="43"/>
      <w:r w:rsidR="00B348EE" w:rsidRPr="0070624A">
        <w:rPr>
          <w:rStyle w:val="Allmrkuseviide"/>
          <w:rFonts w:ascii="Times New Roman" w:hAnsi="Times New Roman" w:cs="Times New Roman"/>
          <w:sz w:val="24"/>
          <w:szCs w:val="24"/>
        </w:rPr>
        <w:footnoteReference w:id="10"/>
      </w:r>
      <w:commentRangeEnd w:id="43"/>
      <w:r>
        <w:commentReference w:id="43"/>
      </w:r>
      <w:r w:rsidR="00B348EE" w:rsidRPr="0070624A">
        <w:rPr>
          <w:rFonts w:ascii="Times New Roman" w:hAnsi="Times New Roman" w:cs="Times New Roman"/>
          <w:sz w:val="24"/>
          <w:szCs w:val="24"/>
        </w:rPr>
        <w:t xml:space="preserve"> </w:t>
      </w:r>
      <w:r w:rsidR="00C153F4" w:rsidRPr="0070624A">
        <w:rPr>
          <w:rFonts w:ascii="Times New Roman" w:hAnsi="Times New Roman" w:cs="Times New Roman"/>
          <w:sz w:val="24"/>
          <w:szCs w:val="24"/>
        </w:rPr>
        <w:t xml:space="preserve">Tulenevalt hindade tõusust on </w:t>
      </w:r>
      <w:r w:rsidR="00BE47FF" w:rsidRPr="0070624A">
        <w:rPr>
          <w:rFonts w:ascii="Times New Roman" w:hAnsi="Times New Roman" w:cs="Times New Roman"/>
          <w:sz w:val="24"/>
          <w:szCs w:val="24"/>
        </w:rPr>
        <w:t xml:space="preserve">kõik </w:t>
      </w:r>
      <w:proofErr w:type="spellStart"/>
      <w:r w:rsidR="00BE47FF" w:rsidRPr="0070624A">
        <w:rPr>
          <w:rFonts w:ascii="Times New Roman" w:hAnsi="Times New Roman" w:cs="Times New Roman"/>
          <w:sz w:val="24"/>
          <w:szCs w:val="24"/>
        </w:rPr>
        <w:t>VaKo</w:t>
      </w:r>
      <w:proofErr w:type="spellEnd"/>
      <w:r w:rsidR="00BE47FF" w:rsidRPr="0070624A">
        <w:rPr>
          <w:rFonts w:ascii="Times New Roman" w:hAnsi="Times New Roman" w:cs="Times New Roman"/>
          <w:sz w:val="24"/>
          <w:szCs w:val="24"/>
        </w:rPr>
        <w:t xml:space="preserve"> majanduskulud</w:t>
      </w:r>
      <w:r w:rsidR="00C153F4" w:rsidRPr="0070624A">
        <w:rPr>
          <w:rFonts w:ascii="Times New Roman" w:hAnsi="Times New Roman" w:cs="Times New Roman"/>
          <w:sz w:val="24"/>
          <w:szCs w:val="24"/>
        </w:rPr>
        <w:t xml:space="preserve"> oluliselt</w:t>
      </w:r>
      <w:r w:rsidR="00BE47FF" w:rsidRPr="0070624A">
        <w:rPr>
          <w:rFonts w:ascii="Times New Roman" w:hAnsi="Times New Roman" w:cs="Times New Roman"/>
          <w:sz w:val="24"/>
          <w:szCs w:val="24"/>
        </w:rPr>
        <w:t xml:space="preserve"> suurenenud.</w:t>
      </w:r>
      <w:r w:rsidR="005A65C6" w:rsidRPr="0070624A">
        <w:rPr>
          <w:rFonts w:ascii="Times New Roman" w:hAnsi="Times New Roman" w:cs="Times New Roman"/>
          <w:sz w:val="24"/>
          <w:szCs w:val="24"/>
        </w:rPr>
        <w:t xml:space="preserve"> </w:t>
      </w:r>
      <w:r w:rsidR="00987F09" w:rsidRPr="0070624A">
        <w:rPr>
          <w:rFonts w:ascii="Times New Roman" w:hAnsi="Times New Roman" w:cs="Times New Roman"/>
          <w:sz w:val="24"/>
          <w:szCs w:val="24"/>
        </w:rPr>
        <w:t>2007. aasta</w:t>
      </w:r>
      <w:r w:rsidR="00A906ED" w:rsidRPr="0070624A">
        <w:rPr>
          <w:rFonts w:ascii="Times New Roman" w:hAnsi="Times New Roman" w:cs="Times New Roman"/>
          <w:sz w:val="24"/>
          <w:szCs w:val="24"/>
        </w:rPr>
        <w:t xml:space="preserve"> tasemele jäänud riigilõivudes</w:t>
      </w:r>
      <w:r w:rsidR="005A65C6" w:rsidRPr="0070624A">
        <w:rPr>
          <w:rFonts w:ascii="Times New Roman" w:hAnsi="Times New Roman" w:cs="Times New Roman"/>
          <w:sz w:val="24"/>
          <w:szCs w:val="24"/>
        </w:rPr>
        <w:t xml:space="preserve">t ei ole võimalik enam </w:t>
      </w:r>
      <w:r w:rsidR="00987F09" w:rsidRPr="0070624A">
        <w:rPr>
          <w:rFonts w:ascii="Times New Roman" w:hAnsi="Times New Roman" w:cs="Times New Roman"/>
          <w:sz w:val="24"/>
          <w:szCs w:val="24"/>
        </w:rPr>
        <w:t>komisjoni</w:t>
      </w:r>
      <w:r w:rsidR="005A65C6" w:rsidRPr="0070624A">
        <w:rPr>
          <w:rFonts w:ascii="Times New Roman" w:hAnsi="Times New Roman" w:cs="Times New Roman"/>
          <w:sz w:val="24"/>
          <w:szCs w:val="24"/>
        </w:rPr>
        <w:t xml:space="preserve"> kulusid </w:t>
      </w:r>
      <w:r w:rsidR="00987F09" w:rsidRPr="0070624A">
        <w:rPr>
          <w:rFonts w:ascii="Times New Roman" w:hAnsi="Times New Roman" w:cs="Times New Roman"/>
          <w:sz w:val="24"/>
          <w:szCs w:val="24"/>
        </w:rPr>
        <w:t xml:space="preserve">vajalikul määral </w:t>
      </w:r>
      <w:r w:rsidR="005A65C6" w:rsidRPr="0070624A">
        <w:rPr>
          <w:rFonts w:ascii="Times New Roman" w:hAnsi="Times New Roman" w:cs="Times New Roman"/>
          <w:sz w:val="24"/>
          <w:szCs w:val="24"/>
        </w:rPr>
        <w:t>katta.</w:t>
      </w:r>
      <w:r w:rsidR="00C617EB">
        <w:rPr>
          <w:rFonts w:ascii="Times New Roman" w:hAnsi="Times New Roman" w:cs="Times New Roman"/>
          <w:sz w:val="24"/>
          <w:szCs w:val="24"/>
        </w:rPr>
        <w:t xml:space="preserve"> </w:t>
      </w:r>
      <w:proofErr w:type="spellStart"/>
      <w:r w:rsidR="00C617EB">
        <w:rPr>
          <w:rFonts w:ascii="Times New Roman" w:hAnsi="Times New Roman" w:cs="Times New Roman"/>
          <w:sz w:val="24"/>
          <w:szCs w:val="24"/>
        </w:rPr>
        <w:t>VaKo</w:t>
      </w:r>
      <w:proofErr w:type="spellEnd"/>
      <w:r w:rsidR="00C617EB">
        <w:rPr>
          <w:rFonts w:ascii="Times New Roman" w:hAnsi="Times New Roman" w:cs="Times New Roman"/>
          <w:sz w:val="24"/>
          <w:szCs w:val="24"/>
        </w:rPr>
        <w:t xml:space="preserve"> viimase </w:t>
      </w:r>
      <w:r w:rsidR="00C80988">
        <w:rPr>
          <w:rFonts w:ascii="Times New Roman" w:hAnsi="Times New Roman" w:cs="Times New Roman"/>
          <w:sz w:val="24"/>
          <w:szCs w:val="24"/>
        </w:rPr>
        <w:t xml:space="preserve">kolme aasta </w:t>
      </w:r>
      <w:r w:rsidR="00E267BC">
        <w:rPr>
          <w:rFonts w:ascii="Times New Roman" w:hAnsi="Times New Roman" w:cs="Times New Roman"/>
          <w:sz w:val="24"/>
          <w:szCs w:val="24"/>
        </w:rPr>
        <w:t xml:space="preserve">tööjõukulud ning </w:t>
      </w:r>
      <w:commentRangeStart w:id="46"/>
      <w:r w:rsidR="00E267BC">
        <w:rPr>
          <w:rFonts w:ascii="Times New Roman" w:hAnsi="Times New Roman" w:cs="Times New Roman"/>
          <w:sz w:val="24"/>
          <w:szCs w:val="24"/>
        </w:rPr>
        <w:t xml:space="preserve">riigilõivudest saadud </w:t>
      </w:r>
      <w:r w:rsidR="00F0743D">
        <w:rPr>
          <w:rFonts w:ascii="Times New Roman" w:hAnsi="Times New Roman" w:cs="Times New Roman"/>
          <w:sz w:val="24"/>
          <w:szCs w:val="24"/>
        </w:rPr>
        <w:t>kate</w:t>
      </w:r>
      <w:commentRangeStart w:id="47"/>
      <w:commentRangeEnd w:id="46"/>
      <w:r>
        <w:commentReference w:id="46"/>
      </w:r>
      <w:r w:rsidR="001D62D7">
        <w:rPr>
          <w:rStyle w:val="Allmrkuseviide"/>
          <w:rFonts w:ascii="Times New Roman" w:hAnsi="Times New Roman" w:cs="Times New Roman"/>
          <w:sz w:val="24"/>
          <w:szCs w:val="24"/>
        </w:rPr>
        <w:footnoteReference w:id="11"/>
      </w:r>
      <w:r w:rsidR="00F0743D">
        <w:rPr>
          <w:rFonts w:ascii="Times New Roman" w:hAnsi="Times New Roman" w:cs="Times New Roman"/>
          <w:sz w:val="24"/>
          <w:szCs w:val="24"/>
        </w:rPr>
        <w:t xml:space="preserve"> </w:t>
      </w:r>
      <w:commentRangeEnd w:id="47"/>
      <w:r>
        <w:commentReference w:id="47"/>
      </w:r>
      <w:r w:rsidR="00F0743D">
        <w:rPr>
          <w:rFonts w:ascii="Times New Roman" w:hAnsi="Times New Roman" w:cs="Times New Roman"/>
          <w:sz w:val="24"/>
          <w:szCs w:val="24"/>
        </w:rPr>
        <w:t>on järgmine:</w:t>
      </w:r>
    </w:p>
    <w:p w14:paraId="17567970" w14:textId="77777777" w:rsidR="00F0743D" w:rsidRDefault="00F0743D" w:rsidP="0070624A">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1123"/>
        <w:gridCol w:w="2480"/>
        <w:gridCol w:w="1851"/>
        <w:gridCol w:w="1800"/>
        <w:gridCol w:w="1807"/>
      </w:tblGrid>
      <w:tr w:rsidR="0073236B" w14:paraId="241A18AD" w14:textId="77777777" w:rsidTr="34CB2CCE">
        <w:tc>
          <w:tcPr>
            <w:tcW w:w="1129" w:type="dxa"/>
          </w:tcPr>
          <w:p w14:paraId="26704EBC" w14:textId="0583D71C" w:rsidR="00525CBE" w:rsidRDefault="00F23CFB" w:rsidP="0070624A">
            <w:pPr>
              <w:jc w:val="both"/>
              <w:rPr>
                <w:rFonts w:ascii="Times New Roman" w:hAnsi="Times New Roman" w:cs="Times New Roman"/>
                <w:sz w:val="24"/>
                <w:szCs w:val="24"/>
              </w:rPr>
            </w:pPr>
            <w:r>
              <w:rPr>
                <w:rFonts w:ascii="Times New Roman" w:hAnsi="Times New Roman" w:cs="Times New Roman"/>
                <w:sz w:val="24"/>
                <w:szCs w:val="24"/>
              </w:rPr>
              <w:t>Aasta</w:t>
            </w:r>
          </w:p>
        </w:tc>
        <w:tc>
          <w:tcPr>
            <w:tcW w:w="2495" w:type="dxa"/>
          </w:tcPr>
          <w:p w14:paraId="3D893E2A" w14:textId="716AC0A0" w:rsidR="00525CBE" w:rsidRDefault="0067242F" w:rsidP="0070624A">
            <w:pPr>
              <w:jc w:val="both"/>
              <w:rPr>
                <w:rFonts w:ascii="Times New Roman" w:hAnsi="Times New Roman" w:cs="Times New Roman"/>
                <w:sz w:val="24"/>
                <w:szCs w:val="24"/>
              </w:rPr>
            </w:pPr>
            <w:r>
              <w:rPr>
                <w:rFonts w:ascii="Times New Roman" w:hAnsi="Times New Roman" w:cs="Times New Roman"/>
                <w:sz w:val="24"/>
                <w:szCs w:val="24"/>
              </w:rPr>
              <w:t>Riigilõivude</w:t>
            </w:r>
            <w:r w:rsidR="00DD12A5">
              <w:rPr>
                <w:rFonts w:ascii="Times New Roman" w:hAnsi="Times New Roman" w:cs="Times New Roman"/>
                <w:sz w:val="24"/>
                <w:szCs w:val="24"/>
              </w:rPr>
              <w:t>st</w:t>
            </w:r>
            <w:r>
              <w:rPr>
                <w:rFonts w:ascii="Times New Roman" w:hAnsi="Times New Roman" w:cs="Times New Roman"/>
                <w:sz w:val="24"/>
                <w:szCs w:val="24"/>
              </w:rPr>
              <w:t xml:space="preserve"> tulu</w:t>
            </w:r>
          </w:p>
        </w:tc>
        <w:tc>
          <w:tcPr>
            <w:tcW w:w="1812" w:type="dxa"/>
          </w:tcPr>
          <w:p w14:paraId="5522B01E" w14:textId="42936AD8" w:rsidR="00525CBE" w:rsidRDefault="009040CB" w:rsidP="0070624A">
            <w:pPr>
              <w:jc w:val="both"/>
              <w:rPr>
                <w:rFonts w:ascii="Times New Roman" w:hAnsi="Times New Roman" w:cs="Times New Roman"/>
                <w:sz w:val="24"/>
                <w:szCs w:val="24"/>
              </w:rPr>
            </w:pPr>
            <w:commentRangeStart w:id="50"/>
            <w:r>
              <w:rPr>
                <w:rFonts w:ascii="Times New Roman" w:hAnsi="Times New Roman" w:cs="Times New Roman"/>
                <w:sz w:val="24"/>
                <w:szCs w:val="24"/>
              </w:rPr>
              <w:t>Tööjõukulud</w:t>
            </w:r>
            <w:commentRangeEnd w:id="50"/>
            <w:r w:rsidR="001F69DB">
              <w:rPr>
                <w:rStyle w:val="Kommentaariviide"/>
              </w:rPr>
              <w:commentReference w:id="50"/>
            </w:r>
          </w:p>
        </w:tc>
        <w:tc>
          <w:tcPr>
            <w:tcW w:w="1812" w:type="dxa"/>
          </w:tcPr>
          <w:p w14:paraId="2ECB4717" w14:textId="356099BF" w:rsidR="00525CBE" w:rsidRDefault="7B8AF95F" w:rsidP="0070624A">
            <w:pPr>
              <w:jc w:val="both"/>
              <w:rPr>
                <w:rFonts w:ascii="Times New Roman" w:hAnsi="Times New Roman" w:cs="Times New Roman"/>
                <w:sz w:val="24"/>
                <w:szCs w:val="24"/>
              </w:rPr>
            </w:pPr>
            <w:r w:rsidRPr="34CB2CCE">
              <w:rPr>
                <w:rFonts w:ascii="Times New Roman" w:hAnsi="Times New Roman" w:cs="Times New Roman"/>
                <w:sz w:val="24"/>
                <w:szCs w:val="24"/>
              </w:rPr>
              <w:t>Erinevus</w:t>
            </w:r>
            <w:commentRangeStart w:id="51"/>
            <w:del w:id="52" w:author="Maarja-Liis Lall - JUSTDIGI" w:date="2025-09-15T08:10:00Z">
              <w:r w:rsidR="00DD12A5" w:rsidRPr="34CB2CCE" w:rsidDel="7B8AF95F">
                <w:rPr>
                  <w:rFonts w:ascii="Times New Roman" w:hAnsi="Times New Roman" w:cs="Times New Roman"/>
                  <w:sz w:val="24"/>
                  <w:szCs w:val="24"/>
                </w:rPr>
                <w:delText xml:space="preserve"> €</w:delText>
              </w:r>
            </w:del>
            <w:commentRangeEnd w:id="51"/>
            <w:r w:rsidR="00DD12A5">
              <w:commentReference w:id="51"/>
            </w:r>
          </w:p>
        </w:tc>
        <w:tc>
          <w:tcPr>
            <w:tcW w:w="1813" w:type="dxa"/>
          </w:tcPr>
          <w:p w14:paraId="47730F2D" w14:textId="5AF2E9BE" w:rsidR="00525CBE" w:rsidRDefault="00381ED2" w:rsidP="0070624A">
            <w:pPr>
              <w:jc w:val="both"/>
              <w:rPr>
                <w:rFonts w:ascii="Times New Roman" w:hAnsi="Times New Roman" w:cs="Times New Roman"/>
                <w:sz w:val="24"/>
                <w:szCs w:val="24"/>
              </w:rPr>
            </w:pPr>
            <w:r>
              <w:rPr>
                <w:rFonts w:ascii="Times New Roman" w:hAnsi="Times New Roman" w:cs="Times New Roman"/>
                <w:sz w:val="24"/>
                <w:szCs w:val="24"/>
              </w:rPr>
              <w:t xml:space="preserve"> </w:t>
            </w:r>
            <w:r w:rsidR="006C56A1">
              <w:rPr>
                <w:rFonts w:ascii="Times New Roman" w:hAnsi="Times New Roman" w:cs="Times New Roman"/>
                <w:sz w:val="24"/>
                <w:szCs w:val="24"/>
              </w:rPr>
              <w:t xml:space="preserve">Riigilõivude osakaal kuludest </w:t>
            </w:r>
          </w:p>
        </w:tc>
      </w:tr>
      <w:tr w:rsidR="0032789F" w14:paraId="75FC3BBB" w14:textId="77777777" w:rsidTr="34CB2CCE">
        <w:tc>
          <w:tcPr>
            <w:tcW w:w="1129" w:type="dxa"/>
          </w:tcPr>
          <w:p w14:paraId="18316AD5" w14:textId="68A80706" w:rsidR="00525CBE" w:rsidRDefault="00A70905" w:rsidP="0070624A">
            <w:pPr>
              <w:jc w:val="both"/>
              <w:rPr>
                <w:rFonts w:ascii="Times New Roman" w:hAnsi="Times New Roman" w:cs="Times New Roman"/>
                <w:sz w:val="24"/>
                <w:szCs w:val="24"/>
              </w:rPr>
            </w:pPr>
            <w:r>
              <w:rPr>
                <w:rFonts w:ascii="Times New Roman" w:hAnsi="Times New Roman" w:cs="Times New Roman"/>
                <w:sz w:val="24"/>
                <w:szCs w:val="24"/>
              </w:rPr>
              <w:t>2022</w:t>
            </w:r>
          </w:p>
        </w:tc>
        <w:tc>
          <w:tcPr>
            <w:tcW w:w="2495" w:type="dxa"/>
          </w:tcPr>
          <w:p w14:paraId="3ADC39E2" w14:textId="74D01FFD" w:rsidR="00525CBE" w:rsidRDefault="008C5876" w:rsidP="0070624A">
            <w:pPr>
              <w:jc w:val="both"/>
              <w:rPr>
                <w:rFonts w:ascii="Times New Roman" w:hAnsi="Times New Roman" w:cs="Times New Roman"/>
                <w:sz w:val="24"/>
                <w:szCs w:val="24"/>
              </w:rPr>
            </w:pPr>
            <w:r>
              <w:rPr>
                <w:rFonts w:ascii="Times New Roman" w:hAnsi="Times New Roman" w:cs="Times New Roman"/>
                <w:sz w:val="24"/>
                <w:szCs w:val="24"/>
              </w:rPr>
              <w:t>140</w:t>
            </w:r>
            <w:r w:rsidR="00632A8F">
              <w:rPr>
                <w:rFonts w:ascii="Times New Roman" w:hAnsi="Times New Roman" w:cs="Times New Roman"/>
                <w:sz w:val="24"/>
                <w:szCs w:val="24"/>
              </w:rPr>
              <w:t> </w:t>
            </w:r>
            <w:r>
              <w:rPr>
                <w:rFonts w:ascii="Times New Roman" w:hAnsi="Times New Roman" w:cs="Times New Roman"/>
                <w:sz w:val="24"/>
                <w:szCs w:val="24"/>
              </w:rPr>
              <w:t>160</w:t>
            </w:r>
            <w:r w:rsidR="00632A8F">
              <w:rPr>
                <w:rFonts w:ascii="Times New Roman" w:hAnsi="Times New Roman" w:cs="Times New Roman"/>
                <w:sz w:val="24"/>
                <w:szCs w:val="24"/>
              </w:rPr>
              <w:t xml:space="preserve"> </w:t>
            </w:r>
            <w:r w:rsidR="00632A8F" w:rsidRPr="00632A8F">
              <w:rPr>
                <w:rFonts w:ascii="Times New Roman" w:hAnsi="Times New Roman" w:cs="Times New Roman"/>
                <w:sz w:val="24"/>
                <w:szCs w:val="24"/>
              </w:rPr>
              <w:t>€</w:t>
            </w:r>
          </w:p>
        </w:tc>
        <w:tc>
          <w:tcPr>
            <w:tcW w:w="1812" w:type="dxa"/>
          </w:tcPr>
          <w:p w14:paraId="2DA55809" w14:textId="596E96ED" w:rsidR="00525CBE" w:rsidRDefault="00C721A6" w:rsidP="0070624A">
            <w:pPr>
              <w:jc w:val="both"/>
              <w:rPr>
                <w:rFonts w:ascii="Times New Roman" w:hAnsi="Times New Roman" w:cs="Times New Roman"/>
                <w:sz w:val="24"/>
                <w:szCs w:val="24"/>
              </w:rPr>
            </w:pPr>
            <w:r>
              <w:rPr>
                <w:rFonts w:ascii="Times New Roman" w:hAnsi="Times New Roman" w:cs="Times New Roman"/>
                <w:sz w:val="24"/>
                <w:szCs w:val="24"/>
              </w:rPr>
              <w:t>305</w:t>
            </w:r>
            <w:r w:rsidR="00632A8F">
              <w:rPr>
                <w:rFonts w:ascii="Times New Roman" w:hAnsi="Times New Roman" w:cs="Times New Roman"/>
                <w:sz w:val="24"/>
                <w:szCs w:val="24"/>
              </w:rPr>
              <w:t> </w:t>
            </w:r>
            <w:r>
              <w:rPr>
                <w:rFonts w:ascii="Times New Roman" w:hAnsi="Times New Roman" w:cs="Times New Roman"/>
                <w:sz w:val="24"/>
                <w:szCs w:val="24"/>
              </w:rPr>
              <w:t>882</w:t>
            </w:r>
            <w:r w:rsidR="00632A8F">
              <w:rPr>
                <w:rFonts w:ascii="Times New Roman" w:hAnsi="Times New Roman" w:cs="Times New Roman"/>
                <w:sz w:val="24"/>
                <w:szCs w:val="24"/>
              </w:rPr>
              <w:t xml:space="preserve"> </w:t>
            </w:r>
            <w:r w:rsidR="00632A8F" w:rsidRPr="00632A8F">
              <w:rPr>
                <w:rFonts w:ascii="Times New Roman" w:hAnsi="Times New Roman" w:cs="Times New Roman"/>
                <w:sz w:val="24"/>
                <w:szCs w:val="24"/>
              </w:rPr>
              <w:t>€</w:t>
            </w:r>
          </w:p>
        </w:tc>
        <w:tc>
          <w:tcPr>
            <w:tcW w:w="1812" w:type="dxa"/>
          </w:tcPr>
          <w:p w14:paraId="3B2F2F4E" w14:textId="672E421A" w:rsidR="00525CBE" w:rsidRDefault="00632A8F" w:rsidP="0070624A">
            <w:pPr>
              <w:jc w:val="both"/>
              <w:rPr>
                <w:rFonts w:ascii="Times New Roman" w:hAnsi="Times New Roman" w:cs="Times New Roman"/>
                <w:sz w:val="24"/>
                <w:szCs w:val="24"/>
              </w:rPr>
            </w:pPr>
            <w:r>
              <w:rPr>
                <w:rFonts w:ascii="Times New Roman" w:hAnsi="Times New Roman" w:cs="Times New Roman"/>
                <w:sz w:val="24"/>
                <w:szCs w:val="24"/>
              </w:rPr>
              <w:t>-</w:t>
            </w:r>
            <w:r w:rsidR="0016080E">
              <w:rPr>
                <w:rFonts w:ascii="Times New Roman" w:hAnsi="Times New Roman" w:cs="Times New Roman"/>
                <w:sz w:val="24"/>
                <w:szCs w:val="24"/>
              </w:rPr>
              <w:t xml:space="preserve">165 722 </w:t>
            </w:r>
            <w:r w:rsidR="0016080E" w:rsidRPr="0016080E">
              <w:rPr>
                <w:rFonts w:ascii="Times New Roman" w:hAnsi="Times New Roman" w:cs="Times New Roman"/>
                <w:sz w:val="24"/>
                <w:szCs w:val="24"/>
              </w:rPr>
              <w:t>€</w:t>
            </w:r>
          </w:p>
        </w:tc>
        <w:tc>
          <w:tcPr>
            <w:tcW w:w="1813" w:type="dxa"/>
          </w:tcPr>
          <w:p w14:paraId="1C369B9B" w14:textId="2BDE1769" w:rsidR="00525CBE" w:rsidRDefault="003108A6" w:rsidP="0070624A">
            <w:pPr>
              <w:jc w:val="both"/>
              <w:rPr>
                <w:rFonts w:ascii="Times New Roman" w:hAnsi="Times New Roman" w:cs="Times New Roman"/>
                <w:sz w:val="24"/>
                <w:szCs w:val="24"/>
              </w:rPr>
            </w:pPr>
            <w:r>
              <w:rPr>
                <w:rFonts w:ascii="Times New Roman" w:hAnsi="Times New Roman" w:cs="Times New Roman"/>
                <w:sz w:val="24"/>
                <w:szCs w:val="24"/>
              </w:rPr>
              <w:t>45,82%</w:t>
            </w:r>
          </w:p>
        </w:tc>
      </w:tr>
      <w:tr w:rsidR="0032789F" w14:paraId="04AF997F" w14:textId="77777777" w:rsidTr="34CB2CCE">
        <w:tc>
          <w:tcPr>
            <w:tcW w:w="1129" w:type="dxa"/>
          </w:tcPr>
          <w:p w14:paraId="688C7E80" w14:textId="77BC6151" w:rsidR="00525CBE" w:rsidRDefault="00A70905" w:rsidP="0070624A">
            <w:pPr>
              <w:jc w:val="both"/>
              <w:rPr>
                <w:rFonts w:ascii="Times New Roman" w:hAnsi="Times New Roman" w:cs="Times New Roman"/>
                <w:sz w:val="24"/>
                <w:szCs w:val="24"/>
              </w:rPr>
            </w:pPr>
            <w:r>
              <w:rPr>
                <w:rFonts w:ascii="Times New Roman" w:hAnsi="Times New Roman" w:cs="Times New Roman"/>
                <w:sz w:val="24"/>
                <w:szCs w:val="24"/>
              </w:rPr>
              <w:t>2023</w:t>
            </w:r>
          </w:p>
        </w:tc>
        <w:tc>
          <w:tcPr>
            <w:tcW w:w="2495" w:type="dxa"/>
          </w:tcPr>
          <w:p w14:paraId="70DDE138" w14:textId="59B2700F" w:rsidR="00525CBE" w:rsidRDefault="004C452A" w:rsidP="0070624A">
            <w:pPr>
              <w:jc w:val="both"/>
              <w:rPr>
                <w:rFonts w:ascii="Times New Roman" w:hAnsi="Times New Roman" w:cs="Times New Roman"/>
                <w:sz w:val="24"/>
                <w:szCs w:val="24"/>
              </w:rPr>
            </w:pPr>
            <w:r>
              <w:rPr>
                <w:rFonts w:ascii="Times New Roman" w:hAnsi="Times New Roman" w:cs="Times New Roman"/>
                <w:sz w:val="24"/>
                <w:szCs w:val="24"/>
              </w:rPr>
              <w:t>154</w:t>
            </w:r>
            <w:r w:rsidR="00632A8F">
              <w:rPr>
                <w:rFonts w:ascii="Times New Roman" w:hAnsi="Times New Roman" w:cs="Times New Roman"/>
                <w:sz w:val="24"/>
                <w:szCs w:val="24"/>
              </w:rPr>
              <w:t> </w:t>
            </w:r>
            <w:r>
              <w:rPr>
                <w:rFonts w:ascii="Times New Roman" w:hAnsi="Times New Roman" w:cs="Times New Roman"/>
                <w:sz w:val="24"/>
                <w:szCs w:val="24"/>
              </w:rPr>
              <w:t>600</w:t>
            </w:r>
            <w:r w:rsidR="00632A8F">
              <w:rPr>
                <w:rFonts w:ascii="Times New Roman" w:hAnsi="Times New Roman" w:cs="Times New Roman"/>
                <w:sz w:val="24"/>
                <w:szCs w:val="24"/>
              </w:rPr>
              <w:t xml:space="preserve"> </w:t>
            </w:r>
            <w:r w:rsidR="00632A8F" w:rsidRPr="00632A8F">
              <w:rPr>
                <w:rFonts w:ascii="Times New Roman" w:hAnsi="Times New Roman" w:cs="Times New Roman"/>
                <w:sz w:val="24"/>
                <w:szCs w:val="24"/>
              </w:rPr>
              <w:t>€</w:t>
            </w:r>
          </w:p>
        </w:tc>
        <w:tc>
          <w:tcPr>
            <w:tcW w:w="1812" w:type="dxa"/>
          </w:tcPr>
          <w:p w14:paraId="0B1610B1" w14:textId="10D7C3A9" w:rsidR="00525CBE" w:rsidRDefault="00C721A6" w:rsidP="0070624A">
            <w:pPr>
              <w:jc w:val="both"/>
              <w:rPr>
                <w:rFonts w:ascii="Times New Roman" w:hAnsi="Times New Roman" w:cs="Times New Roman"/>
                <w:sz w:val="24"/>
                <w:szCs w:val="24"/>
              </w:rPr>
            </w:pPr>
            <w:r>
              <w:rPr>
                <w:rFonts w:ascii="Times New Roman" w:hAnsi="Times New Roman" w:cs="Times New Roman"/>
                <w:sz w:val="24"/>
                <w:szCs w:val="24"/>
              </w:rPr>
              <w:t>311</w:t>
            </w:r>
            <w:r w:rsidR="00632A8F">
              <w:rPr>
                <w:rFonts w:ascii="Times New Roman" w:hAnsi="Times New Roman" w:cs="Times New Roman"/>
                <w:sz w:val="24"/>
                <w:szCs w:val="24"/>
              </w:rPr>
              <w:t> </w:t>
            </w:r>
            <w:r>
              <w:rPr>
                <w:rFonts w:ascii="Times New Roman" w:hAnsi="Times New Roman" w:cs="Times New Roman"/>
                <w:sz w:val="24"/>
                <w:szCs w:val="24"/>
              </w:rPr>
              <w:t>305</w:t>
            </w:r>
            <w:r w:rsidR="00632A8F">
              <w:rPr>
                <w:rFonts w:ascii="Times New Roman" w:hAnsi="Times New Roman" w:cs="Times New Roman"/>
                <w:sz w:val="24"/>
                <w:szCs w:val="24"/>
              </w:rPr>
              <w:t xml:space="preserve"> </w:t>
            </w:r>
            <w:r w:rsidR="00632A8F" w:rsidRPr="00632A8F">
              <w:rPr>
                <w:rFonts w:ascii="Times New Roman" w:hAnsi="Times New Roman" w:cs="Times New Roman"/>
                <w:sz w:val="24"/>
                <w:szCs w:val="24"/>
              </w:rPr>
              <w:t>€</w:t>
            </w:r>
          </w:p>
        </w:tc>
        <w:tc>
          <w:tcPr>
            <w:tcW w:w="1812" w:type="dxa"/>
          </w:tcPr>
          <w:p w14:paraId="688B06C7" w14:textId="5FD42A84" w:rsidR="00525CBE" w:rsidRDefault="0016080E" w:rsidP="0070624A">
            <w:pPr>
              <w:jc w:val="both"/>
              <w:rPr>
                <w:rFonts w:ascii="Times New Roman" w:hAnsi="Times New Roman" w:cs="Times New Roman"/>
                <w:sz w:val="24"/>
                <w:szCs w:val="24"/>
              </w:rPr>
            </w:pPr>
            <w:r>
              <w:rPr>
                <w:rFonts w:ascii="Times New Roman" w:hAnsi="Times New Roman" w:cs="Times New Roman"/>
                <w:sz w:val="24"/>
                <w:szCs w:val="24"/>
              </w:rPr>
              <w:t>-156</w:t>
            </w:r>
            <w:r w:rsidR="00625771">
              <w:rPr>
                <w:rFonts w:ascii="Times New Roman" w:hAnsi="Times New Roman" w:cs="Times New Roman"/>
                <w:sz w:val="24"/>
                <w:szCs w:val="24"/>
              </w:rPr>
              <w:t> </w:t>
            </w:r>
            <w:r w:rsidR="0005729F">
              <w:rPr>
                <w:rFonts w:ascii="Times New Roman" w:hAnsi="Times New Roman" w:cs="Times New Roman"/>
                <w:sz w:val="24"/>
                <w:szCs w:val="24"/>
              </w:rPr>
              <w:t>705</w:t>
            </w:r>
            <w:r w:rsidR="00625771">
              <w:rPr>
                <w:rFonts w:ascii="Times New Roman" w:hAnsi="Times New Roman" w:cs="Times New Roman"/>
                <w:sz w:val="24"/>
                <w:szCs w:val="24"/>
              </w:rPr>
              <w:t xml:space="preserve"> </w:t>
            </w:r>
            <w:r w:rsidR="00625771" w:rsidRPr="00625771">
              <w:rPr>
                <w:rFonts w:ascii="Times New Roman" w:hAnsi="Times New Roman" w:cs="Times New Roman"/>
                <w:sz w:val="24"/>
                <w:szCs w:val="24"/>
              </w:rPr>
              <w:t>€</w:t>
            </w:r>
          </w:p>
        </w:tc>
        <w:tc>
          <w:tcPr>
            <w:tcW w:w="1813" w:type="dxa"/>
          </w:tcPr>
          <w:p w14:paraId="388FEE23" w14:textId="02D7C64A" w:rsidR="00525CBE" w:rsidRDefault="003108A6" w:rsidP="0070624A">
            <w:pPr>
              <w:jc w:val="both"/>
              <w:rPr>
                <w:rFonts w:ascii="Times New Roman" w:hAnsi="Times New Roman" w:cs="Times New Roman"/>
                <w:sz w:val="24"/>
                <w:szCs w:val="24"/>
              </w:rPr>
            </w:pPr>
            <w:r>
              <w:rPr>
                <w:rFonts w:ascii="Times New Roman" w:hAnsi="Times New Roman" w:cs="Times New Roman"/>
                <w:sz w:val="24"/>
                <w:szCs w:val="24"/>
              </w:rPr>
              <w:t>49,66%</w:t>
            </w:r>
          </w:p>
        </w:tc>
      </w:tr>
      <w:tr w:rsidR="0032789F" w14:paraId="2E66EAAA" w14:textId="77777777" w:rsidTr="34CB2CCE">
        <w:tc>
          <w:tcPr>
            <w:tcW w:w="1129" w:type="dxa"/>
          </w:tcPr>
          <w:p w14:paraId="5FA05C60" w14:textId="4F18135D" w:rsidR="00525CBE" w:rsidRDefault="00A70905" w:rsidP="0070624A">
            <w:pPr>
              <w:jc w:val="both"/>
              <w:rPr>
                <w:rFonts w:ascii="Times New Roman" w:hAnsi="Times New Roman" w:cs="Times New Roman"/>
                <w:sz w:val="24"/>
                <w:szCs w:val="24"/>
              </w:rPr>
            </w:pPr>
            <w:r>
              <w:rPr>
                <w:rFonts w:ascii="Times New Roman" w:hAnsi="Times New Roman" w:cs="Times New Roman"/>
                <w:sz w:val="24"/>
                <w:szCs w:val="24"/>
              </w:rPr>
              <w:t>2024</w:t>
            </w:r>
          </w:p>
        </w:tc>
        <w:tc>
          <w:tcPr>
            <w:tcW w:w="2495" w:type="dxa"/>
          </w:tcPr>
          <w:p w14:paraId="2604B468" w14:textId="3B4505C3" w:rsidR="00525CBE" w:rsidRDefault="004C452A" w:rsidP="0070624A">
            <w:pPr>
              <w:jc w:val="both"/>
              <w:rPr>
                <w:rFonts w:ascii="Times New Roman" w:hAnsi="Times New Roman" w:cs="Times New Roman"/>
                <w:sz w:val="24"/>
                <w:szCs w:val="24"/>
              </w:rPr>
            </w:pPr>
            <w:r>
              <w:rPr>
                <w:rFonts w:ascii="Times New Roman" w:hAnsi="Times New Roman" w:cs="Times New Roman"/>
                <w:sz w:val="24"/>
                <w:szCs w:val="24"/>
              </w:rPr>
              <w:t>164</w:t>
            </w:r>
            <w:r w:rsidR="00632A8F">
              <w:rPr>
                <w:rFonts w:ascii="Times New Roman" w:hAnsi="Times New Roman" w:cs="Times New Roman"/>
                <w:sz w:val="24"/>
                <w:szCs w:val="24"/>
              </w:rPr>
              <w:t> </w:t>
            </w:r>
            <w:r>
              <w:rPr>
                <w:rFonts w:ascii="Times New Roman" w:hAnsi="Times New Roman" w:cs="Times New Roman"/>
                <w:sz w:val="24"/>
                <w:szCs w:val="24"/>
              </w:rPr>
              <w:t>500</w:t>
            </w:r>
            <w:r w:rsidR="00632A8F">
              <w:rPr>
                <w:rFonts w:ascii="Times New Roman" w:hAnsi="Times New Roman" w:cs="Times New Roman"/>
                <w:sz w:val="24"/>
                <w:szCs w:val="24"/>
              </w:rPr>
              <w:t xml:space="preserve"> </w:t>
            </w:r>
            <w:r w:rsidR="00632A8F" w:rsidRPr="00632A8F">
              <w:rPr>
                <w:rFonts w:ascii="Times New Roman" w:hAnsi="Times New Roman" w:cs="Times New Roman"/>
                <w:sz w:val="24"/>
                <w:szCs w:val="24"/>
              </w:rPr>
              <w:t>€</w:t>
            </w:r>
          </w:p>
        </w:tc>
        <w:tc>
          <w:tcPr>
            <w:tcW w:w="1812" w:type="dxa"/>
          </w:tcPr>
          <w:p w14:paraId="1D89B1FB" w14:textId="376D78EE" w:rsidR="00525CBE" w:rsidRDefault="001C3AB2" w:rsidP="0070624A">
            <w:pPr>
              <w:jc w:val="both"/>
              <w:rPr>
                <w:rFonts w:ascii="Times New Roman" w:hAnsi="Times New Roman" w:cs="Times New Roman"/>
                <w:sz w:val="24"/>
                <w:szCs w:val="24"/>
              </w:rPr>
            </w:pPr>
            <w:r>
              <w:rPr>
                <w:rFonts w:ascii="Times New Roman" w:hAnsi="Times New Roman" w:cs="Times New Roman"/>
                <w:sz w:val="24"/>
                <w:szCs w:val="24"/>
              </w:rPr>
              <w:t>3</w:t>
            </w:r>
            <w:r w:rsidR="00632A8F">
              <w:rPr>
                <w:rFonts w:ascii="Times New Roman" w:hAnsi="Times New Roman" w:cs="Times New Roman"/>
                <w:sz w:val="24"/>
                <w:szCs w:val="24"/>
              </w:rPr>
              <w:t xml:space="preserve">29 160 </w:t>
            </w:r>
            <w:r w:rsidR="00632A8F" w:rsidRPr="00632A8F">
              <w:rPr>
                <w:rFonts w:ascii="Times New Roman" w:hAnsi="Times New Roman" w:cs="Times New Roman"/>
                <w:sz w:val="24"/>
                <w:szCs w:val="24"/>
              </w:rPr>
              <w:t>€</w:t>
            </w:r>
          </w:p>
        </w:tc>
        <w:tc>
          <w:tcPr>
            <w:tcW w:w="1812" w:type="dxa"/>
          </w:tcPr>
          <w:p w14:paraId="467DA680" w14:textId="1AD30A2C" w:rsidR="00525CBE" w:rsidRDefault="00625771" w:rsidP="0070624A">
            <w:pPr>
              <w:jc w:val="both"/>
              <w:rPr>
                <w:rFonts w:ascii="Times New Roman" w:hAnsi="Times New Roman" w:cs="Times New Roman"/>
                <w:sz w:val="24"/>
                <w:szCs w:val="24"/>
              </w:rPr>
            </w:pPr>
            <w:r>
              <w:rPr>
                <w:rFonts w:ascii="Times New Roman" w:hAnsi="Times New Roman" w:cs="Times New Roman"/>
                <w:sz w:val="24"/>
                <w:szCs w:val="24"/>
              </w:rPr>
              <w:t>-</w:t>
            </w:r>
            <w:r w:rsidR="005B142F">
              <w:rPr>
                <w:rFonts w:ascii="Times New Roman" w:hAnsi="Times New Roman" w:cs="Times New Roman"/>
                <w:sz w:val="24"/>
                <w:szCs w:val="24"/>
              </w:rPr>
              <w:t xml:space="preserve">164 660 </w:t>
            </w:r>
            <w:r w:rsidR="005B142F" w:rsidRPr="005B142F">
              <w:rPr>
                <w:rFonts w:ascii="Times New Roman" w:hAnsi="Times New Roman" w:cs="Times New Roman"/>
                <w:sz w:val="24"/>
                <w:szCs w:val="24"/>
              </w:rPr>
              <w:t>€</w:t>
            </w:r>
          </w:p>
        </w:tc>
        <w:tc>
          <w:tcPr>
            <w:tcW w:w="1813" w:type="dxa"/>
          </w:tcPr>
          <w:p w14:paraId="5D695ECE" w14:textId="7E93603D" w:rsidR="00525CBE" w:rsidRDefault="00DD12A5" w:rsidP="0070624A">
            <w:pPr>
              <w:jc w:val="both"/>
              <w:rPr>
                <w:rFonts w:ascii="Times New Roman" w:hAnsi="Times New Roman" w:cs="Times New Roman"/>
                <w:sz w:val="24"/>
                <w:szCs w:val="24"/>
              </w:rPr>
            </w:pPr>
            <w:r>
              <w:rPr>
                <w:rFonts w:ascii="Times New Roman" w:hAnsi="Times New Roman" w:cs="Times New Roman"/>
                <w:sz w:val="24"/>
                <w:szCs w:val="24"/>
              </w:rPr>
              <w:t>49,98%</w:t>
            </w:r>
          </w:p>
        </w:tc>
      </w:tr>
    </w:tbl>
    <w:p w14:paraId="20E7BD9A" w14:textId="53651C7F" w:rsidR="00F0743D" w:rsidRDefault="0D91B9BA" w:rsidP="0070624A">
      <w:pPr>
        <w:spacing w:after="0" w:line="240" w:lineRule="auto"/>
        <w:jc w:val="both"/>
        <w:rPr>
          <w:rFonts w:ascii="Times New Roman" w:hAnsi="Times New Roman" w:cs="Times New Roman"/>
          <w:sz w:val="24"/>
          <w:szCs w:val="24"/>
        </w:rPr>
      </w:pPr>
      <w:ins w:id="53" w:author="Maarja-Liis Lall - JUSTDIGI" w:date="2025-09-15T08:33:00Z">
        <w:r w:rsidRPr="34CB2CCE">
          <w:rPr>
            <w:rFonts w:ascii="Times New Roman" w:hAnsi="Times New Roman" w:cs="Times New Roman"/>
            <w:i/>
            <w:iCs/>
            <w:sz w:val="24"/>
            <w:szCs w:val="24"/>
            <w:rPrChange w:id="54" w:author="Maarja-Liis Lall - JUSTDIGI" w:date="2025-09-15T08:33:00Z">
              <w:rPr>
                <w:rFonts w:ascii="Times New Roman" w:hAnsi="Times New Roman" w:cs="Times New Roman"/>
                <w:sz w:val="24"/>
                <w:szCs w:val="24"/>
              </w:rPr>
            </w:rPrChange>
          </w:rPr>
          <w:t>Tabel 1</w:t>
        </w:r>
        <w:r w:rsidRPr="34CB2CCE">
          <w:rPr>
            <w:rFonts w:ascii="Times New Roman" w:hAnsi="Times New Roman" w:cs="Times New Roman"/>
            <w:sz w:val="24"/>
            <w:szCs w:val="24"/>
          </w:rPr>
          <w:t>.</w:t>
        </w:r>
      </w:ins>
    </w:p>
    <w:p w14:paraId="43B4175D" w14:textId="6BF48EAF" w:rsidR="00785C39" w:rsidRPr="0070624A" w:rsidRDefault="00785C39" w:rsidP="0070624A">
      <w:pPr>
        <w:spacing w:after="0" w:line="240" w:lineRule="auto"/>
        <w:jc w:val="both"/>
        <w:rPr>
          <w:rFonts w:ascii="Times New Roman" w:hAnsi="Times New Roman" w:cs="Times New Roman"/>
          <w:sz w:val="24"/>
          <w:szCs w:val="24"/>
        </w:rPr>
      </w:pPr>
    </w:p>
    <w:p w14:paraId="5BB11942" w14:textId="69FA4D5E" w:rsidR="00D57D54" w:rsidRDefault="00DB3181" w:rsidP="0070624A">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Komisjoni töö</w:t>
      </w:r>
      <w:r w:rsidR="00F57F5F" w:rsidRPr="34CB2CCE">
        <w:rPr>
          <w:rFonts w:ascii="Times New Roman" w:hAnsi="Times New Roman" w:cs="Times New Roman"/>
          <w:sz w:val="24"/>
          <w:szCs w:val="24"/>
        </w:rPr>
        <w:t xml:space="preserve"> kulude suurust mõjutab </w:t>
      </w:r>
      <w:proofErr w:type="spellStart"/>
      <w:r w:rsidR="00F57F5F" w:rsidRPr="34CB2CCE">
        <w:rPr>
          <w:rFonts w:ascii="Times New Roman" w:hAnsi="Times New Roman" w:cs="Times New Roman"/>
          <w:sz w:val="24"/>
          <w:szCs w:val="24"/>
        </w:rPr>
        <w:t>VaKo</w:t>
      </w:r>
      <w:proofErr w:type="spellEnd"/>
      <w:r w:rsidR="00F57F5F" w:rsidRPr="34CB2CCE">
        <w:rPr>
          <w:rFonts w:ascii="Times New Roman" w:hAnsi="Times New Roman" w:cs="Times New Roman"/>
          <w:sz w:val="24"/>
          <w:szCs w:val="24"/>
        </w:rPr>
        <w:t xml:space="preserve"> töökoormus</w:t>
      </w:r>
      <w:r w:rsidR="00B1403F" w:rsidRPr="34CB2CCE">
        <w:rPr>
          <w:rFonts w:ascii="Times New Roman" w:hAnsi="Times New Roman" w:cs="Times New Roman"/>
          <w:sz w:val="24"/>
          <w:szCs w:val="24"/>
        </w:rPr>
        <w:t>e tõus</w:t>
      </w:r>
      <w:r w:rsidR="00F57F5F" w:rsidRPr="34CB2CCE">
        <w:rPr>
          <w:rFonts w:ascii="Times New Roman" w:hAnsi="Times New Roman" w:cs="Times New Roman"/>
          <w:sz w:val="24"/>
          <w:szCs w:val="24"/>
        </w:rPr>
        <w:t xml:space="preserve">, sest </w:t>
      </w:r>
      <w:r w:rsidR="00D57D54" w:rsidRPr="34CB2CCE">
        <w:rPr>
          <w:rFonts w:ascii="Times New Roman" w:hAnsi="Times New Roman" w:cs="Times New Roman"/>
          <w:sz w:val="24"/>
          <w:szCs w:val="24"/>
        </w:rPr>
        <w:t>vaidlustuste</w:t>
      </w:r>
      <w:r w:rsidR="00B1403F" w:rsidRPr="34CB2CCE">
        <w:rPr>
          <w:rFonts w:ascii="Times New Roman" w:hAnsi="Times New Roman" w:cs="Times New Roman"/>
          <w:sz w:val="24"/>
          <w:szCs w:val="24"/>
        </w:rPr>
        <w:t xml:space="preserve"> </w:t>
      </w:r>
      <w:commentRangeStart w:id="55"/>
      <w:r w:rsidR="00B1403F" w:rsidRPr="34CB2CCE">
        <w:rPr>
          <w:rFonts w:ascii="Times New Roman" w:hAnsi="Times New Roman" w:cs="Times New Roman"/>
          <w:sz w:val="24"/>
          <w:szCs w:val="24"/>
        </w:rPr>
        <w:t xml:space="preserve">menetlemiseks vajatakse </w:t>
      </w:r>
      <w:r w:rsidR="004B536D" w:rsidRPr="34CB2CCE">
        <w:rPr>
          <w:rFonts w:ascii="Times New Roman" w:hAnsi="Times New Roman" w:cs="Times New Roman"/>
          <w:sz w:val="24"/>
          <w:szCs w:val="24"/>
        </w:rPr>
        <w:t>lisatööjõudu</w:t>
      </w:r>
      <w:r w:rsidR="00847D6F" w:rsidRPr="34CB2CCE">
        <w:rPr>
          <w:rFonts w:ascii="Times New Roman" w:hAnsi="Times New Roman" w:cs="Times New Roman"/>
          <w:sz w:val="24"/>
          <w:szCs w:val="24"/>
        </w:rPr>
        <w:t>.</w:t>
      </w:r>
      <w:r w:rsidR="00B1403F" w:rsidRPr="34CB2CCE">
        <w:rPr>
          <w:rFonts w:ascii="Times New Roman" w:hAnsi="Times New Roman" w:cs="Times New Roman"/>
          <w:sz w:val="24"/>
          <w:szCs w:val="24"/>
        </w:rPr>
        <w:t xml:space="preserve"> </w:t>
      </w:r>
      <w:commentRangeEnd w:id="55"/>
      <w:r>
        <w:commentReference w:id="55"/>
      </w:r>
    </w:p>
    <w:p w14:paraId="78F47095" w14:textId="77777777" w:rsidR="00785C39" w:rsidRPr="0070624A" w:rsidRDefault="00785C39" w:rsidP="0070624A">
      <w:pPr>
        <w:spacing w:after="0" w:line="240" w:lineRule="auto"/>
        <w:jc w:val="both"/>
        <w:rPr>
          <w:rFonts w:ascii="Times New Roman" w:hAnsi="Times New Roman" w:cs="Times New Roman"/>
          <w:sz w:val="24"/>
          <w:szCs w:val="24"/>
        </w:rPr>
      </w:pPr>
    </w:p>
    <w:p w14:paraId="0AE0A750" w14:textId="42770948" w:rsidR="23EEF18B" w:rsidRDefault="3F3F5149" w:rsidP="0070624A">
      <w:pPr>
        <w:spacing w:after="0" w:line="240" w:lineRule="auto"/>
        <w:jc w:val="both"/>
        <w:rPr>
          <w:rFonts w:ascii="Times New Roman" w:hAnsi="Times New Roman" w:cs="Times New Roman"/>
          <w:sz w:val="24"/>
          <w:szCs w:val="24"/>
        </w:rPr>
      </w:pPr>
      <w:commentRangeStart w:id="56"/>
      <w:r w:rsidRPr="34CB2CCE">
        <w:rPr>
          <w:rFonts w:ascii="Times New Roman" w:hAnsi="Times New Roman" w:cs="Times New Roman"/>
          <w:sz w:val="24"/>
          <w:szCs w:val="24"/>
        </w:rPr>
        <w:t xml:space="preserve">Lisaks kogukulude kasvule mõjutab riigilõivu </w:t>
      </w:r>
      <w:r w:rsidR="13F1DFAC" w:rsidRPr="34CB2CCE">
        <w:rPr>
          <w:rFonts w:ascii="Times New Roman" w:hAnsi="Times New Roman" w:cs="Times New Roman"/>
          <w:sz w:val="24"/>
          <w:szCs w:val="24"/>
        </w:rPr>
        <w:t>suurust</w:t>
      </w:r>
      <w:r w:rsidRPr="34CB2CCE">
        <w:rPr>
          <w:rFonts w:ascii="Times New Roman" w:hAnsi="Times New Roman" w:cs="Times New Roman"/>
          <w:sz w:val="24"/>
          <w:szCs w:val="24"/>
        </w:rPr>
        <w:t xml:space="preserve"> ka </w:t>
      </w:r>
      <w:r w:rsidR="002816E4" w:rsidRPr="34CB2CCE">
        <w:rPr>
          <w:rFonts w:ascii="Times New Roman" w:hAnsi="Times New Roman" w:cs="Times New Roman"/>
          <w:sz w:val="24"/>
          <w:szCs w:val="24"/>
        </w:rPr>
        <w:t xml:space="preserve">vaidluste </w:t>
      </w:r>
      <w:r w:rsidRPr="34CB2CCE">
        <w:rPr>
          <w:rFonts w:ascii="Times New Roman" w:hAnsi="Times New Roman" w:cs="Times New Roman"/>
          <w:sz w:val="24"/>
          <w:szCs w:val="24"/>
        </w:rPr>
        <w:t>arvu prognoos.</w:t>
      </w:r>
      <w:r w:rsidR="418267DC" w:rsidRPr="34CB2CCE">
        <w:rPr>
          <w:rFonts w:ascii="Times New Roman" w:hAnsi="Times New Roman" w:cs="Times New Roman"/>
          <w:sz w:val="24"/>
          <w:szCs w:val="24"/>
        </w:rPr>
        <w:t xml:space="preserve"> Alates 2022. </w:t>
      </w:r>
      <w:r w:rsidR="70A87DC0" w:rsidRPr="34CB2CCE">
        <w:rPr>
          <w:rFonts w:ascii="Times New Roman" w:hAnsi="Times New Roman" w:cs="Times New Roman"/>
          <w:sz w:val="24"/>
          <w:szCs w:val="24"/>
        </w:rPr>
        <w:t>a</w:t>
      </w:r>
      <w:r w:rsidR="418267DC" w:rsidRPr="34CB2CCE">
        <w:rPr>
          <w:rFonts w:ascii="Times New Roman" w:hAnsi="Times New Roman" w:cs="Times New Roman"/>
          <w:sz w:val="24"/>
          <w:szCs w:val="24"/>
        </w:rPr>
        <w:t>astast</w:t>
      </w:r>
      <w:r w:rsidRPr="34CB2CCE">
        <w:rPr>
          <w:rFonts w:ascii="Times New Roman" w:hAnsi="Times New Roman" w:cs="Times New Roman"/>
          <w:sz w:val="24"/>
          <w:szCs w:val="24"/>
        </w:rPr>
        <w:t xml:space="preserve"> </w:t>
      </w:r>
      <w:r w:rsidR="6289EEC2" w:rsidRPr="34CB2CCE">
        <w:rPr>
          <w:rFonts w:ascii="Times New Roman" w:hAnsi="Times New Roman" w:cs="Times New Roman"/>
          <w:sz w:val="24"/>
          <w:szCs w:val="24"/>
        </w:rPr>
        <w:t xml:space="preserve">on riigihangetes vaidlustuste esitamine olnud tõusvas trendis. </w:t>
      </w:r>
      <w:r w:rsidR="3CC69A47" w:rsidRPr="34CB2CCE">
        <w:rPr>
          <w:rFonts w:ascii="Times New Roman" w:hAnsi="Times New Roman" w:cs="Times New Roman"/>
          <w:sz w:val="24"/>
          <w:szCs w:val="24"/>
        </w:rPr>
        <w:t>Võrreldes 20</w:t>
      </w:r>
      <w:r w:rsidR="3771D441" w:rsidRPr="34CB2CCE">
        <w:rPr>
          <w:rFonts w:ascii="Times New Roman" w:hAnsi="Times New Roman" w:cs="Times New Roman"/>
          <w:sz w:val="24"/>
          <w:szCs w:val="24"/>
        </w:rPr>
        <w:t>22</w:t>
      </w:r>
      <w:r w:rsidR="3CC69A47" w:rsidRPr="34CB2CCE">
        <w:rPr>
          <w:rFonts w:ascii="Times New Roman" w:hAnsi="Times New Roman" w:cs="Times New Roman"/>
          <w:sz w:val="24"/>
          <w:szCs w:val="24"/>
        </w:rPr>
        <w:t xml:space="preserve">. </w:t>
      </w:r>
      <w:r w:rsidR="7D933A08" w:rsidRPr="34CB2CCE">
        <w:rPr>
          <w:rFonts w:ascii="Times New Roman" w:hAnsi="Times New Roman" w:cs="Times New Roman"/>
          <w:sz w:val="24"/>
          <w:szCs w:val="24"/>
        </w:rPr>
        <w:t>a</w:t>
      </w:r>
      <w:r w:rsidR="3CC69A47" w:rsidRPr="34CB2CCE">
        <w:rPr>
          <w:rFonts w:ascii="Times New Roman" w:hAnsi="Times New Roman" w:cs="Times New Roman"/>
          <w:sz w:val="24"/>
          <w:szCs w:val="24"/>
        </w:rPr>
        <w:t>astaga</w:t>
      </w:r>
      <w:r w:rsidR="29E079AD" w:rsidRPr="34CB2CCE">
        <w:rPr>
          <w:rFonts w:ascii="Times New Roman" w:hAnsi="Times New Roman" w:cs="Times New Roman"/>
          <w:sz w:val="24"/>
          <w:szCs w:val="24"/>
        </w:rPr>
        <w:t xml:space="preserve"> on </w:t>
      </w:r>
      <w:r w:rsidR="665D2C30" w:rsidRPr="34CB2CCE">
        <w:rPr>
          <w:rFonts w:ascii="Times New Roman" w:hAnsi="Times New Roman" w:cs="Times New Roman"/>
          <w:sz w:val="24"/>
          <w:szCs w:val="24"/>
        </w:rPr>
        <w:t>esitatud vaidlustuste arv suurenenud 50%</w:t>
      </w:r>
      <w:r w:rsidR="6080667C" w:rsidRPr="34CB2CCE">
        <w:rPr>
          <w:rFonts w:ascii="Times New Roman" w:hAnsi="Times New Roman" w:cs="Times New Roman"/>
          <w:sz w:val="24"/>
          <w:szCs w:val="24"/>
        </w:rPr>
        <w:t xml:space="preserve"> ning menetlusse võetud vaidlustuste arv 32</w:t>
      </w:r>
      <w:r w:rsidR="093127A0" w:rsidRPr="34CB2CCE">
        <w:rPr>
          <w:rFonts w:ascii="Times New Roman" w:hAnsi="Times New Roman" w:cs="Times New Roman"/>
          <w:sz w:val="24"/>
          <w:szCs w:val="24"/>
        </w:rPr>
        <w:t xml:space="preserve">% </w:t>
      </w:r>
      <w:r w:rsidR="093127A0" w:rsidRPr="34CB2CCE">
        <w:rPr>
          <w:rFonts w:ascii="Times New Roman" w:hAnsi="Times New Roman" w:cs="Times New Roman"/>
          <w:sz w:val="24"/>
          <w:szCs w:val="24"/>
        </w:rPr>
        <w:lastRenderedPageBreak/>
        <w:t xml:space="preserve">võrra. </w:t>
      </w:r>
      <w:r w:rsidR="47D94883" w:rsidRPr="34CB2CCE">
        <w:rPr>
          <w:rFonts w:ascii="Times New Roman" w:hAnsi="Times New Roman" w:cs="Times New Roman"/>
          <w:sz w:val="24"/>
          <w:szCs w:val="24"/>
        </w:rPr>
        <w:t xml:space="preserve">Sealjuures </w:t>
      </w:r>
      <w:r w:rsidR="003E3FFC" w:rsidRPr="34CB2CCE">
        <w:rPr>
          <w:rFonts w:ascii="Times New Roman" w:hAnsi="Times New Roman" w:cs="Times New Roman"/>
          <w:sz w:val="24"/>
          <w:szCs w:val="24"/>
        </w:rPr>
        <w:t>tuleb silmas pidada, et</w:t>
      </w:r>
      <w:r w:rsidR="00417787" w:rsidRPr="34CB2CCE">
        <w:rPr>
          <w:rFonts w:ascii="Times New Roman" w:hAnsi="Times New Roman" w:cs="Times New Roman"/>
          <w:sz w:val="24"/>
          <w:szCs w:val="24"/>
        </w:rPr>
        <w:t xml:space="preserve"> alates </w:t>
      </w:r>
      <w:r w:rsidR="007671D9" w:rsidRPr="34CB2CCE">
        <w:rPr>
          <w:rFonts w:ascii="Times New Roman" w:hAnsi="Times New Roman" w:cs="Times New Roman"/>
          <w:sz w:val="24"/>
          <w:szCs w:val="24"/>
        </w:rPr>
        <w:t>2022. aastas</w:t>
      </w:r>
      <w:r w:rsidR="007959BE" w:rsidRPr="34CB2CCE">
        <w:rPr>
          <w:rFonts w:ascii="Times New Roman" w:hAnsi="Times New Roman" w:cs="Times New Roman"/>
          <w:sz w:val="24"/>
          <w:szCs w:val="24"/>
        </w:rPr>
        <w:t xml:space="preserve">t on </w:t>
      </w:r>
      <w:proofErr w:type="spellStart"/>
      <w:r w:rsidR="007959BE" w:rsidRPr="34CB2CCE">
        <w:rPr>
          <w:rFonts w:ascii="Times New Roman" w:hAnsi="Times New Roman" w:cs="Times New Roman"/>
          <w:sz w:val="24"/>
          <w:szCs w:val="24"/>
        </w:rPr>
        <w:t>VaKo</w:t>
      </w:r>
      <w:proofErr w:type="spellEnd"/>
      <w:r w:rsidR="007959BE" w:rsidRPr="34CB2CCE">
        <w:rPr>
          <w:rFonts w:ascii="Times New Roman" w:hAnsi="Times New Roman" w:cs="Times New Roman"/>
          <w:sz w:val="24"/>
          <w:szCs w:val="24"/>
        </w:rPr>
        <w:t xml:space="preserve"> kolmeliikmeline (eelnevalt oli </w:t>
      </w:r>
      <w:proofErr w:type="spellStart"/>
      <w:r w:rsidR="007959BE" w:rsidRPr="34CB2CCE">
        <w:rPr>
          <w:rFonts w:ascii="Times New Roman" w:hAnsi="Times New Roman" w:cs="Times New Roman"/>
          <w:sz w:val="24"/>
          <w:szCs w:val="24"/>
        </w:rPr>
        <w:t>VaKo-s</w:t>
      </w:r>
      <w:proofErr w:type="spellEnd"/>
      <w:r w:rsidR="007959BE" w:rsidRPr="34CB2CCE">
        <w:rPr>
          <w:rFonts w:ascii="Times New Roman" w:hAnsi="Times New Roman" w:cs="Times New Roman"/>
          <w:sz w:val="24"/>
          <w:szCs w:val="24"/>
        </w:rPr>
        <w:t xml:space="preserve"> neli komisjoni liiget)</w:t>
      </w:r>
      <w:r w:rsidR="00191CF6" w:rsidRPr="34CB2CCE">
        <w:rPr>
          <w:rFonts w:ascii="Times New Roman" w:hAnsi="Times New Roman" w:cs="Times New Roman"/>
          <w:sz w:val="24"/>
          <w:szCs w:val="24"/>
        </w:rPr>
        <w:t>.</w:t>
      </w:r>
      <w:r w:rsidR="007959BE" w:rsidRPr="34CB2CCE">
        <w:rPr>
          <w:rFonts w:ascii="Times New Roman" w:hAnsi="Times New Roman" w:cs="Times New Roman"/>
          <w:sz w:val="24"/>
          <w:szCs w:val="24"/>
        </w:rPr>
        <w:t xml:space="preserve"> </w:t>
      </w:r>
      <w:r w:rsidR="00191CF6" w:rsidRPr="34CB2CCE">
        <w:rPr>
          <w:rFonts w:ascii="Times New Roman" w:hAnsi="Times New Roman" w:cs="Times New Roman"/>
          <w:sz w:val="24"/>
          <w:szCs w:val="24"/>
        </w:rPr>
        <w:t>Vaidlustuste hulka on suurendanud ka riigihangete arvu kasv. Näiteks, 2007. aastal korraldati 7</w:t>
      </w:r>
      <w:commentRangeStart w:id="57"/>
      <w:del w:id="58" w:author="Maarja-Liis Lall - JUSTDIGI" w:date="2025-09-15T08:18:00Z">
        <w:r w:rsidRPr="34CB2CCE" w:rsidDel="00191CF6">
          <w:rPr>
            <w:rFonts w:ascii="Times New Roman" w:hAnsi="Times New Roman" w:cs="Times New Roman"/>
            <w:sz w:val="24"/>
            <w:szCs w:val="24"/>
          </w:rPr>
          <w:delText xml:space="preserve"> </w:delText>
        </w:r>
      </w:del>
      <w:commentRangeEnd w:id="57"/>
      <w:r>
        <w:commentReference w:id="57"/>
      </w:r>
      <w:r w:rsidR="00191CF6" w:rsidRPr="34CB2CCE">
        <w:rPr>
          <w:rFonts w:ascii="Times New Roman" w:hAnsi="Times New Roman" w:cs="Times New Roman"/>
          <w:sz w:val="24"/>
          <w:szCs w:val="24"/>
        </w:rPr>
        <w:t>398 riigihanget. 2024. aastal korraldati juba 8</w:t>
      </w:r>
      <w:commentRangeStart w:id="59"/>
      <w:del w:id="60" w:author="Maarja-Liis Lall - JUSTDIGI" w:date="2025-09-15T08:18:00Z">
        <w:r w:rsidRPr="34CB2CCE" w:rsidDel="00191CF6">
          <w:rPr>
            <w:rFonts w:ascii="Times New Roman" w:hAnsi="Times New Roman" w:cs="Times New Roman"/>
            <w:sz w:val="24"/>
            <w:szCs w:val="24"/>
          </w:rPr>
          <w:delText xml:space="preserve"> </w:delText>
        </w:r>
      </w:del>
      <w:commentRangeEnd w:id="59"/>
      <w:r>
        <w:commentReference w:id="59"/>
      </w:r>
      <w:r w:rsidR="00191CF6" w:rsidRPr="34CB2CCE">
        <w:rPr>
          <w:rFonts w:ascii="Times New Roman" w:hAnsi="Times New Roman" w:cs="Times New Roman"/>
          <w:sz w:val="24"/>
          <w:szCs w:val="24"/>
        </w:rPr>
        <w:t xml:space="preserve">791 (kasvanud 19%) riigihanget.  </w:t>
      </w:r>
      <w:commentRangeEnd w:id="56"/>
      <w:r>
        <w:commentReference w:id="56"/>
      </w:r>
    </w:p>
    <w:p w14:paraId="351CB5F4" w14:textId="77777777" w:rsidR="00785C39" w:rsidRPr="0070624A" w:rsidRDefault="00785C39" w:rsidP="0070624A">
      <w:pPr>
        <w:spacing w:after="0" w:line="240" w:lineRule="auto"/>
        <w:jc w:val="both"/>
        <w:rPr>
          <w:rFonts w:ascii="Times New Roman" w:hAnsi="Times New Roman" w:cs="Times New Roman"/>
          <w:sz w:val="24"/>
          <w:szCs w:val="24"/>
        </w:rPr>
      </w:pPr>
    </w:p>
    <w:p w14:paraId="3FEBD706" w14:textId="04DE7480" w:rsidR="00785C39" w:rsidRDefault="005E10E8"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kavandatud riigilõivudest saad</w:t>
      </w:r>
      <w:r w:rsidR="00C43A39">
        <w:rPr>
          <w:rFonts w:ascii="Times New Roman" w:hAnsi="Times New Roman" w:cs="Times New Roman"/>
          <w:sz w:val="24"/>
          <w:szCs w:val="24"/>
        </w:rPr>
        <w:t>ud tulu katab komisjoni kolme liikm</w:t>
      </w:r>
      <w:r w:rsidR="009F0AA8">
        <w:rPr>
          <w:rFonts w:ascii="Times New Roman" w:hAnsi="Times New Roman" w:cs="Times New Roman"/>
          <w:sz w:val="24"/>
          <w:szCs w:val="24"/>
        </w:rPr>
        <w:t xml:space="preserve">e tööjõukulud. </w:t>
      </w:r>
      <w:r w:rsidR="004748D5">
        <w:rPr>
          <w:rFonts w:ascii="Times New Roman" w:hAnsi="Times New Roman" w:cs="Times New Roman"/>
          <w:sz w:val="24"/>
          <w:szCs w:val="24"/>
        </w:rPr>
        <w:t>Vaidlustuste läbivaatamisega kaasnevad muud otsesed kulud ning kaudsed kulud kaetakse riigieelarvest. Järelikult on kavandatud riigilõivud kooskõlas kulupõhimõttega, sest riik ei teeni riigilõivude arvelt tulu.</w:t>
      </w:r>
    </w:p>
    <w:p w14:paraId="7F2A19A6" w14:textId="77777777" w:rsidR="003021FA" w:rsidRDefault="003021FA" w:rsidP="0070624A">
      <w:pPr>
        <w:spacing w:after="0" w:line="240" w:lineRule="auto"/>
        <w:jc w:val="both"/>
        <w:rPr>
          <w:rFonts w:ascii="Times New Roman" w:hAnsi="Times New Roman" w:cs="Times New Roman"/>
          <w:sz w:val="24"/>
          <w:szCs w:val="24"/>
        </w:rPr>
      </w:pPr>
    </w:p>
    <w:p w14:paraId="4FB49AC6" w14:textId="23032542" w:rsidR="00821309" w:rsidRPr="005C2DA1" w:rsidRDefault="003A359E" w:rsidP="0070624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Riigilõiv </w:t>
      </w:r>
      <w:r w:rsidR="002F7D61">
        <w:rPr>
          <w:rFonts w:ascii="Times New Roman" w:hAnsi="Times New Roman" w:cs="Times New Roman"/>
          <w:b/>
          <w:bCs/>
          <w:sz w:val="24"/>
          <w:szCs w:val="24"/>
        </w:rPr>
        <w:t>korreleerub</w:t>
      </w:r>
      <w:r w:rsidR="00821309" w:rsidRPr="005C2DA1">
        <w:rPr>
          <w:rFonts w:ascii="Times New Roman" w:hAnsi="Times New Roman" w:cs="Times New Roman"/>
          <w:b/>
          <w:bCs/>
          <w:sz w:val="24"/>
          <w:szCs w:val="24"/>
        </w:rPr>
        <w:t xml:space="preserve"> teenuse maksumus</w:t>
      </w:r>
      <w:r w:rsidR="006A7F0F">
        <w:rPr>
          <w:rFonts w:ascii="Times New Roman" w:hAnsi="Times New Roman" w:cs="Times New Roman"/>
          <w:b/>
          <w:bCs/>
          <w:sz w:val="24"/>
          <w:szCs w:val="24"/>
        </w:rPr>
        <w:t>ega</w:t>
      </w:r>
    </w:p>
    <w:p w14:paraId="4140A81D" w14:textId="77777777" w:rsidR="00821309" w:rsidRPr="0070624A" w:rsidRDefault="00821309" w:rsidP="0070624A">
      <w:pPr>
        <w:spacing w:after="0" w:line="240" w:lineRule="auto"/>
        <w:jc w:val="both"/>
        <w:rPr>
          <w:rFonts w:ascii="Times New Roman" w:hAnsi="Times New Roman" w:cs="Times New Roman"/>
          <w:sz w:val="24"/>
          <w:szCs w:val="24"/>
        </w:rPr>
      </w:pPr>
    </w:p>
    <w:p w14:paraId="56B9CD34" w14:textId="7A4FE1C8" w:rsidR="0097340C" w:rsidRDefault="0097340C"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Riigikoh</w:t>
      </w:r>
      <w:r w:rsidR="00F35F7A">
        <w:rPr>
          <w:rFonts w:ascii="Times New Roman" w:hAnsi="Times New Roman" w:cs="Times New Roman"/>
          <w:sz w:val="24"/>
          <w:szCs w:val="24"/>
        </w:rPr>
        <w:t>tu põhiseaduslikkuse järelevalve kolleegium</w:t>
      </w:r>
      <w:r>
        <w:rPr>
          <w:rFonts w:ascii="Times New Roman" w:hAnsi="Times New Roman" w:cs="Times New Roman"/>
          <w:sz w:val="24"/>
          <w:szCs w:val="24"/>
        </w:rPr>
        <w:t xml:space="preserve"> leidis kohtuasjas </w:t>
      </w:r>
      <w:r w:rsidR="00F6406F" w:rsidRPr="00F6406F">
        <w:rPr>
          <w:rFonts w:ascii="Times New Roman" w:hAnsi="Times New Roman" w:cs="Times New Roman"/>
          <w:sz w:val="24"/>
          <w:szCs w:val="24"/>
        </w:rPr>
        <w:t>3-4-1-59-14</w:t>
      </w:r>
      <w:r w:rsidR="00F6406F">
        <w:rPr>
          <w:rFonts w:ascii="Times New Roman" w:hAnsi="Times New Roman" w:cs="Times New Roman"/>
          <w:sz w:val="24"/>
          <w:szCs w:val="24"/>
        </w:rPr>
        <w:t xml:space="preserve">, </w:t>
      </w:r>
      <w:r w:rsidR="00593992" w:rsidRPr="00593992">
        <w:rPr>
          <w:rFonts w:ascii="Times New Roman" w:hAnsi="Times New Roman" w:cs="Times New Roman"/>
          <w:sz w:val="24"/>
          <w:szCs w:val="24"/>
        </w:rPr>
        <w:t xml:space="preserve">et avalik-õiguslike toimingute </w:t>
      </w:r>
      <w:proofErr w:type="spellStart"/>
      <w:r w:rsidR="00593992" w:rsidRPr="00593992">
        <w:rPr>
          <w:rFonts w:ascii="Times New Roman" w:hAnsi="Times New Roman" w:cs="Times New Roman"/>
          <w:sz w:val="24"/>
          <w:szCs w:val="24"/>
        </w:rPr>
        <w:t>riigilõivustamine</w:t>
      </w:r>
      <w:proofErr w:type="spellEnd"/>
      <w:r w:rsidR="00593992" w:rsidRPr="00593992">
        <w:rPr>
          <w:rFonts w:ascii="Times New Roman" w:hAnsi="Times New Roman" w:cs="Times New Roman"/>
          <w:sz w:val="24"/>
          <w:szCs w:val="24"/>
        </w:rPr>
        <w:t xml:space="preserve"> on põhiseaduse tähenduses lubatud, kui toimingus sisaldub lõivu tasunud isiku jaoks vastuteene ning riigilõivuna küsitav rahasumma on mõeldud nimetatud toimingu tegemisega kaasnevate kulude katmiseks.</w:t>
      </w:r>
      <w:r w:rsidR="004D7BBB">
        <w:rPr>
          <w:rFonts w:ascii="Times New Roman" w:hAnsi="Times New Roman" w:cs="Times New Roman"/>
          <w:sz w:val="24"/>
          <w:szCs w:val="24"/>
        </w:rPr>
        <w:t xml:space="preserve"> Seejuures võrdles kohus kavandatud riigilõivu</w:t>
      </w:r>
      <w:r w:rsidR="00190B5E">
        <w:rPr>
          <w:rFonts w:ascii="Times New Roman" w:hAnsi="Times New Roman" w:cs="Times New Roman"/>
          <w:sz w:val="24"/>
          <w:szCs w:val="24"/>
        </w:rPr>
        <w:t xml:space="preserve">määrasid tsiviilasja </w:t>
      </w:r>
      <w:r w:rsidR="003D67DF">
        <w:rPr>
          <w:rFonts w:ascii="Times New Roman" w:hAnsi="Times New Roman" w:cs="Times New Roman"/>
          <w:sz w:val="24"/>
          <w:szCs w:val="24"/>
        </w:rPr>
        <w:t xml:space="preserve">menetlemise </w:t>
      </w:r>
      <w:r w:rsidR="004C4B4E">
        <w:rPr>
          <w:rFonts w:ascii="Times New Roman" w:hAnsi="Times New Roman" w:cs="Times New Roman"/>
          <w:sz w:val="24"/>
          <w:szCs w:val="24"/>
        </w:rPr>
        <w:t>k</w:t>
      </w:r>
      <w:r w:rsidR="00160E4D">
        <w:rPr>
          <w:rFonts w:ascii="Times New Roman" w:hAnsi="Times New Roman" w:cs="Times New Roman"/>
          <w:sz w:val="24"/>
          <w:szCs w:val="24"/>
        </w:rPr>
        <w:t>es</w:t>
      </w:r>
      <w:r w:rsidR="003D67DF">
        <w:rPr>
          <w:rFonts w:ascii="Times New Roman" w:hAnsi="Times New Roman" w:cs="Times New Roman"/>
          <w:sz w:val="24"/>
          <w:szCs w:val="24"/>
        </w:rPr>
        <w:t>k</w:t>
      </w:r>
      <w:r w:rsidR="00160E4D">
        <w:rPr>
          <w:rFonts w:ascii="Times New Roman" w:hAnsi="Times New Roman" w:cs="Times New Roman"/>
          <w:sz w:val="24"/>
          <w:szCs w:val="24"/>
        </w:rPr>
        <w:t>mise kuluga</w:t>
      </w:r>
      <w:r w:rsidR="003D67DF">
        <w:rPr>
          <w:rFonts w:ascii="Times New Roman" w:hAnsi="Times New Roman" w:cs="Times New Roman"/>
          <w:sz w:val="24"/>
          <w:szCs w:val="24"/>
        </w:rPr>
        <w:t xml:space="preserve">. </w:t>
      </w:r>
    </w:p>
    <w:p w14:paraId="295742F3" w14:textId="77777777" w:rsidR="00A91156" w:rsidRDefault="00A91156" w:rsidP="0070624A">
      <w:pPr>
        <w:spacing w:after="0" w:line="240" w:lineRule="auto"/>
        <w:jc w:val="both"/>
        <w:rPr>
          <w:rFonts w:ascii="Times New Roman" w:hAnsi="Times New Roman" w:cs="Times New Roman"/>
          <w:sz w:val="24"/>
          <w:szCs w:val="24"/>
        </w:rPr>
      </w:pPr>
    </w:p>
    <w:p w14:paraId="3E2AE232" w14:textId="1D40F8F8" w:rsidR="00E978A6" w:rsidRPr="00E978A6" w:rsidRDefault="00E978A6" w:rsidP="00E978A6">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2024</w:t>
      </w:r>
      <w:commentRangeStart w:id="61"/>
      <w:del w:id="62" w:author="Maarja-Liis Lall - JUSTDIGI" w:date="2025-09-15T08:20:00Z">
        <w:r w:rsidRPr="34CB2CCE" w:rsidDel="00E978A6">
          <w:rPr>
            <w:rFonts w:ascii="Times New Roman" w:hAnsi="Times New Roman" w:cs="Times New Roman"/>
            <w:sz w:val="24"/>
            <w:szCs w:val="24"/>
          </w:rPr>
          <w:delText xml:space="preserve"> </w:delText>
        </w:r>
      </w:del>
      <w:r w:rsidRPr="34CB2CCE">
        <w:rPr>
          <w:rFonts w:ascii="Times New Roman" w:hAnsi="Times New Roman" w:cs="Times New Roman"/>
          <w:sz w:val="24"/>
          <w:szCs w:val="24"/>
        </w:rPr>
        <w:t>.</w:t>
      </w:r>
      <w:ins w:id="63" w:author="Maarja-Liis Lall - JUSTDIGI" w:date="2025-09-15T08:20:00Z">
        <w:r w:rsidR="06DC1E0D" w:rsidRPr="34CB2CCE">
          <w:rPr>
            <w:rFonts w:ascii="Times New Roman" w:hAnsi="Times New Roman" w:cs="Times New Roman"/>
            <w:sz w:val="24"/>
            <w:szCs w:val="24"/>
          </w:rPr>
          <w:t xml:space="preserve"> </w:t>
        </w:r>
      </w:ins>
      <w:commentRangeEnd w:id="61"/>
      <w:r>
        <w:commentReference w:id="61"/>
      </w:r>
      <w:r w:rsidRPr="34CB2CCE">
        <w:rPr>
          <w:rFonts w:ascii="Times New Roman" w:hAnsi="Times New Roman" w:cs="Times New Roman"/>
          <w:sz w:val="24"/>
          <w:szCs w:val="24"/>
        </w:rPr>
        <w:t xml:space="preserve">aastal olid </w:t>
      </w:r>
      <w:proofErr w:type="spellStart"/>
      <w:r w:rsidRPr="34CB2CCE">
        <w:rPr>
          <w:rFonts w:ascii="Times New Roman" w:hAnsi="Times New Roman" w:cs="Times New Roman"/>
          <w:sz w:val="24"/>
          <w:szCs w:val="24"/>
        </w:rPr>
        <w:t>VaKo</w:t>
      </w:r>
      <w:proofErr w:type="spellEnd"/>
      <w:r w:rsidRPr="34CB2CCE">
        <w:rPr>
          <w:rFonts w:ascii="Times New Roman" w:hAnsi="Times New Roman" w:cs="Times New Roman"/>
          <w:sz w:val="24"/>
          <w:szCs w:val="24"/>
        </w:rPr>
        <w:t xml:space="preserve"> tööjõukulud kokku</w:t>
      </w:r>
      <w:r>
        <w:tab/>
      </w:r>
      <w:r w:rsidRPr="34CB2CCE">
        <w:rPr>
          <w:rFonts w:ascii="Times New Roman" w:hAnsi="Times New Roman" w:cs="Times New Roman"/>
          <w:sz w:val="24"/>
          <w:szCs w:val="24"/>
        </w:rPr>
        <w:t>329 160 eurot.</w:t>
      </w:r>
      <w:r w:rsidR="00B33146" w:rsidRPr="34CB2CCE">
        <w:rPr>
          <w:rFonts w:ascii="Times New Roman" w:hAnsi="Times New Roman" w:cs="Times New Roman"/>
          <w:sz w:val="24"/>
          <w:szCs w:val="24"/>
        </w:rPr>
        <w:t xml:space="preserve"> </w:t>
      </w:r>
      <w:commentRangeStart w:id="64"/>
      <w:r w:rsidR="00B33146" w:rsidRPr="34CB2CCE">
        <w:rPr>
          <w:rFonts w:ascii="Times New Roman" w:hAnsi="Times New Roman" w:cs="Times New Roman"/>
          <w:sz w:val="24"/>
          <w:szCs w:val="24"/>
        </w:rPr>
        <w:t xml:space="preserve">Menetlusse võeti </w:t>
      </w:r>
      <w:commentRangeStart w:id="65"/>
      <w:r w:rsidRPr="34CB2CCE">
        <w:rPr>
          <w:rFonts w:ascii="Times New Roman" w:hAnsi="Times New Roman" w:cs="Times New Roman"/>
          <w:sz w:val="24"/>
          <w:szCs w:val="24"/>
        </w:rPr>
        <w:t>165</w:t>
      </w:r>
      <w:r w:rsidR="00063137" w:rsidRPr="34CB2CCE">
        <w:rPr>
          <w:rFonts w:ascii="Times New Roman" w:hAnsi="Times New Roman" w:cs="Times New Roman"/>
          <w:sz w:val="24"/>
          <w:szCs w:val="24"/>
        </w:rPr>
        <w:t xml:space="preserve"> vaidlustust</w:t>
      </w:r>
      <w:commentRangeEnd w:id="65"/>
      <w:r>
        <w:commentReference w:id="65"/>
      </w:r>
      <w:r w:rsidR="00300BA9" w:rsidRPr="34CB2CCE">
        <w:rPr>
          <w:rFonts w:ascii="Times New Roman" w:hAnsi="Times New Roman" w:cs="Times New Roman"/>
          <w:sz w:val="24"/>
          <w:szCs w:val="24"/>
        </w:rPr>
        <w:t>.</w:t>
      </w:r>
      <w:commentRangeEnd w:id="64"/>
      <w:r>
        <w:commentReference w:id="64"/>
      </w:r>
      <w:r w:rsidR="00300BA9" w:rsidRPr="34CB2CCE">
        <w:rPr>
          <w:rFonts w:ascii="Times New Roman" w:hAnsi="Times New Roman" w:cs="Times New Roman"/>
          <w:sz w:val="24"/>
          <w:szCs w:val="24"/>
        </w:rPr>
        <w:t xml:space="preserve"> Ühe </w:t>
      </w:r>
      <w:ins w:id="66" w:author="Maarja-Liis Lall - JUSTDIGI" w:date="2025-09-15T08:22:00Z">
        <w:r w:rsidR="72214C59" w:rsidRPr="34CB2CCE">
          <w:rPr>
            <w:rFonts w:ascii="Times New Roman" w:hAnsi="Times New Roman" w:cs="Times New Roman"/>
            <w:sz w:val="24"/>
            <w:szCs w:val="24"/>
          </w:rPr>
          <w:t xml:space="preserve">menetlusse võetud </w:t>
        </w:r>
      </w:ins>
      <w:r w:rsidR="00300BA9" w:rsidRPr="34CB2CCE">
        <w:rPr>
          <w:rFonts w:ascii="Times New Roman" w:hAnsi="Times New Roman" w:cs="Times New Roman"/>
          <w:sz w:val="24"/>
          <w:szCs w:val="24"/>
        </w:rPr>
        <w:t xml:space="preserve">vaidlustuse menetlemise </w:t>
      </w:r>
      <w:commentRangeStart w:id="67"/>
      <w:ins w:id="68" w:author="Maarja-Liis Lall - JUSTDIGI" w:date="2025-09-15T08:21:00Z">
        <w:r w:rsidR="41260A3A" w:rsidRPr="34CB2CCE">
          <w:rPr>
            <w:rFonts w:ascii="Times New Roman" w:hAnsi="Times New Roman" w:cs="Times New Roman"/>
            <w:sz w:val="24"/>
            <w:szCs w:val="24"/>
          </w:rPr>
          <w:t>tööjõu</w:t>
        </w:r>
      </w:ins>
      <w:r w:rsidR="00300BA9" w:rsidRPr="34CB2CCE">
        <w:rPr>
          <w:rFonts w:ascii="Times New Roman" w:hAnsi="Times New Roman" w:cs="Times New Roman"/>
          <w:sz w:val="24"/>
          <w:szCs w:val="24"/>
        </w:rPr>
        <w:t xml:space="preserve">kuluks kujunes </w:t>
      </w:r>
      <w:r w:rsidRPr="34CB2CCE">
        <w:rPr>
          <w:rFonts w:ascii="Times New Roman" w:hAnsi="Times New Roman" w:cs="Times New Roman"/>
          <w:sz w:val="24"/>
          <w:szCs w:val="24"/>
        </w:rPr>
        <w:t>199</w:t>
      </w:r>
      <w:r w:rsidR="00300BA9" w:rsidRPr="34CB2CCE">
        <w:rPr>
          <w:rFonts w:ascii="Times New Roman" w:hAnsi="Times New Roman" w:cs="Times New Roman"/>
          <w:sz w:val="24"/>
          <w:szCs w:val="24"/>
        </w:rPr>
        <w:t>5 eurot</w:t>
      </w:r>
      <w:commentRangeEnd w:id="67"/>
      <w:r>
        <w:commentReference w:id="67"/>
      </w:r>
      <w:r w:rsidR="00300BA9" w:rsidRPr="34CB2CCE">
        <w:rPr>
          <w:rFonts w:ascii="Times New Roman" w:hAnsi="Times New Roman" w:cs="Times New Roman"/>
          <w:sz w:val="24"/>
          <w:szCs w:val="24"/>
        </w:rPr>
        <w:t>.</w:t>
      </w:r>
      <w:r w:rsidR="00D011BB" w:rsidRPr="34CB2CCE">
        <w:rPr>
          <w:rFonts w:ascii="Times New Roman" w:hAnsi="Times New Roman" w:cs="Times New Roman"/>
          <w:sz w:val="24"/>
          <w:szCs w:val="24"/>
        </w:rPr>
        <w:t xml:space="preserve"> Kavandatud riigilõivu määrad on sõltuvalt riigihanke eeldatavast maksumusest </w:t>
      </w:r>
      <w:r w:rsidR="00BA3393" w:rsidRPr="34CB2CCE">
        <w:rPr>
          <w:rFonts w:ascii="Times New Roman" w:hAnsi="Times New Roman" w:cs="Times New Roman"/>
          <w:sz w:val="24"/>
          <w:szCs w:val="24"/>
        </w:rPr>
        <w:t>1280 eurot või 2560</w:t>
      </w:r>
      <w:r w:rsidR="009660EE" w:rsidRPr="34CB2CCE">
        <w:rPr>
          <w:rFonts w:ascii="Times New Roman" w:hAnsi="Times New Roman" w:cs="Times New Roman"/>
          <w:sz w:val="24"/>
          <w:szCs w:val="24"/>
        </w:rPr>
        <w:t xml:space="preserve"> eurot. </w:t>
      </w:r>
    </w:p>
    <w:p w14:paraId="601608EA" w14:textId="77777777" w:rsidR="00A91156" w:rsidRDefault="00A91156" w:rsidP="0070624A">
      <w:pPr>
        <w:spacing w:after="0" w:line="240" w:lineRule="auto"/>
        <w:jc w:val="both"/>
        <w:rPr>
          <w:rFonts w:ascii="Times New Roman" w:hAnsi="Times New Roman" w:cs="Times New Roman"/>
          <w:sz w:val="24"/>
          <w:szCs w:val="24"/>
        </w:rPr>
      </w:pPr>
    </w:p>
    <w:p w14:paraId="7EC30881" w14:textId="58430FDF" w:rsidR="00F6406F" w:rsidRDefault="001250DB"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Järgneval </w:t>
      </w:r>
      <w:r w:rsidR="00173F5F">
        <w:rPr>
          <w:rFonts w:ascii="Times New Roman" w:hAnsi="Times New Roman" w:cs="Times New Roman"/>
          <w:sz w:val="24"/>
          <w:szCs w:val="24"/>
        </w:rPr>
        <w:t xml:space="preserve">joonisel </w:t>
      </w:r>
      <w:r>
        <w:rPr>
          <w:rFonts w:ascii="Times New Roman" w:hAnsi="Times New Roman" w:cs="Times New Roman"/>
          <w:sz w:val="24"/>
          <w:szCs w:val="24"/>
        </w:rPr>
        <w:t xml:space="preserve">on näidatud </w:t>
      </w:r>
      <w:r w:rsidR="00CA17E1">
        <w:rPr>
          <w:rFonts w:ascii="Times New Roman" w:hAnsi="Times New Roman" w:cs="Times New Roman"/>
          <w:sz w:val="24"/>
          <w:szCs w:val="24"/>
        </w:rPr>
        <w:t xml:space="preserve">alla ja </w:t>
      </w:r>
      <w:r>
        <w:rPr>
          <w:rFonts w:ascii="Times New Roman" w:hAnsi="Times New Roman" w:cs="Times New Roman"/>
          <w:sz w:val="24"/>
          <w:szCs w:val="24"/>
        </w:rPr>
        <w:t xml:space="preserve">üle rahvusvahelise piirmäära </w:t>
      </w:r>
      <w:r w:rsidR="00D04F5D">
        <w:rPr>
          <w:rFonts w:ascii="Times New Roman" w:hAnsi="Times New Roman" w:cs="Times New Roman"/>
          <w:sz w:val="24"/>
          <w:szCs w:val="24"/>
        </w:rPr>
        <w:t>(</w:t>
      </w:r>
      <w:proofErr w:type="spellStart"/>
      <w:r w:rsidR="00160A64">
        <w:rPr>
          <w:rFonts w:ascii="Times New Roman" w:hAnsi="Times New Roman" w:cs="Times New Roman"/>
          <w:sz w:val="24"/>
          <w:szCs w:val="24"/>
        </w:rPr>
        <w:t>rvp</w:t>
      </w:r>
      <w:proofErr w:type="spellEnd"/>
      <w:r w:rsidR="00160A64">
        <w:rPr>
          <w:rFonts w:ascii="Times New Roman" w:hAnsi="Times New Roman" w:cs="Times New Roman"/>
          <w:sz w:val="24"/>
          <w:szCs w:val="24"/>
        </w:rPr>
        <w:t xml:space="preserve">) </w:t>
      </w:r>
      <w:r>
        <w:rPr>
          <w:rFonts w:ascii="Times New Roman" w:hAnsi="Times New Roman" w:cs="Times New Roman"/>
          <w:sz w:val="24"/>
          <w:szCs w:val="24"/>
        </w:rPr>
        <w:t xml:space="preserve">riigihangetes </w:t>
      </w:r>
      <w:r w:rsidR="00CA17E1">
        <w:rPr>
          <w:rFonts w:ascii="Times New Roman" w:hAnsi="Times New Roman" w:cs="Times New Roman"/>
          <w:sz w:val="24"/>
          <w:szCs w:val="24"/>
        </w:rPr>
        <w:t>esitatud vaidlustuste arv.</w:t>
      </w:r>
    </w:p>
    <w:p w14:paraId="03255266" w14:textId="77777777" w:rsidR="00CA17E1" w:rsidRDefault="00CA17E1" w:rsidP="0070624A">
      <w:pPr>
        <w:spacing w:after="0" w:line="240" w:lineRule="auto"/>
        <w:jc w:val="both"/>
        <w:rPr>
          <w:rFonts w:ascii="Times New Roman" w:hAnsi="Times New Roman" w:cs="Times New Roman"/>
          <w:sz w:val="24"/>
          <w:szCs w:val="24"/>
        </w:rPr>
      </w:pPr>
    </w:p>
    <w:p w14:paraId="37C04E13" w14:textId="4D631A32" w:rsidR="00CA17E1" w:rsidRDefault="00CA17E1" w:rsidP="0070624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E1A04A7" wp14:editId="63E46E2A">
            <wp:extent cx="5448300" cy="2990850"/>
            <wp:effectExtent l="0" t="0" r="0" b="0"/>
            <wp:docPr id="110598129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8300" cy="2990850"/>
                    </a:xfrm>
                    <a:prstGeom prst="rect">
                      <a:avLst/>
                    </a:prstGeom>
                    <a:noFill/>
                  </pic:spPr>
                </pic:pic>
              </a:graphicData>
            </a:graphic>
          </wp:inline>
        </w:drawing>
      </w:r>
    </w:p>
    <w:p w14:paraId="62D5A972" w14:textId="2A5E8E27" w:rsidR="00265068" w:rsidRDefault="00173F5F" w:rsidP="0070624A">
      <w:pPr>
        <w:spacing w:after="0" w:line="240" w:lineRule="auto"/>
        <w:jc w:val="both"/>
        <w:rPr>
          <w:rFonts w:ascii="Times New Roman" w:hAnsi="Times New Roman" w:cs="Times New Roman"/>
          <w:sz w:val="24"/>
          <w:szCs w:val="24"/>
        </w:rPr>
      </w:pPr>
      <w:commentRangeStart w:id="69"/>
      <w:commentRangeStart w:id="70"/>
      <w:r w:rsidRPr="34CB2CCE">
        <w:rPr>
          <w:rFonts w:ascii="Times New Roman" w:hAnsi="Times New Roman" w:cs="Times New Roman"/>
          <w:sz w:val="24"/>
          <w:szCs w:val="24"/>
        </w:rPr>
        <w:t xml:space="preserve">Joonis 1. Vaidlustatud riigihangete arv </w:t>
      </w:r>
      <w:r w:rsidR="007003F3" w:rsidRPr="34CB2CCE">
        <w:rPr>
          <w:rFonts w:ascii="Times New Roman" w:hAnsi="Times New Roman" w:cs="Times New Roman"/>
          <w:sz w:val="24"/>
          <w:szCs w:val="24"/>
        </w:rPr>
        <w:t>üle rahvusva</w:t>
      </w:r>
      <w:r w:rsidR="00E025B2" w:rsidRPr="34CB2CCE">
        <w:rPr>
          <w:rFonts w:ascii="Times New Roman" w:hAnsi="Times New Roman" w:cs="Times New Roman"/>
          <w:sz w:val="24"/>
          <w:szCs w:val="24"/>
        </w:rPr>
        <w:t>helise piirmäära ja alla rahvusvahelise piirmäära hangetes.</w:t>
      </w:r>
      <w:commentRangeEnd w:id="69"/>
      <w:r>
        <w:commentReference w:id="69"/>
      </w:r>
      <w:commentRangeEnd w:id="70"/>
      <w:r>
        <w:commentReference w:id="70"/>
      </w:r>
    </w:p>
    <w:p w14:paraId="4F07442E" w14:textId="77777777" w:rsidR="00E025B2" w:rsidRDefault="00E025B2" w:rsidP="0070624A">
      <w:pPr>
        <w:spacing w:after="0" w:line="240" w:lineRule="auto"/>
        <w:jc w:val="both"/>
        <w:rPr>
          <w:rFonts w:ascii="Times New Roman" w:hAnsi="Times New Roman" w:cs="Times New Roman"/>
          <w:sz w:val="24"/>
          <w:szCs w:val="24"/>
        </w:rPr>
      </w:pPr>
    </w:p>
    <w:p w14:paraId="376FC3FA" w14:textId="6DFD9667" w:rsidR="0072283D" w:rsidRPr="001673F4" w:rsidRDefault="00233864" w:rsidP="0070624A">
      <w:pPr>
        <w:spacing w:after="0" w:line="240" w:lineRule="auto"/>
        <w:jc w:val="both"/>
        <w:rPr>
          <w:rFonts w:ascii="Times New Roman" w:hAnsi="Times New Roman" w:cs="Times New Roman"/>
          <w:color w:val="202020"/>
          <w:sz w:val="24"/>
          <w:szCs w:val="24"/>
          <w:shd w:val="clear" w:color="auto" w:fill="FFFFFF"/>
        </w:rPr>
      </w:pPr>
      <w:r w:rsidRPr="00233864">
        <w:rPr>
          <w:rFonts w:ascii="Times New Roman" w:hAnsi="Times New Roman" w:cs="Times New Roman"/>
          <w:color w:val="202020"/>
          <w:sz w:val="24"/>
          <w:szCs w:val="24"/>
          <w:shd w:val="clear" w:color="auto" w:fill="FFFFFF"/>
        </w:rPr>
        <w:t>Kuigi kavandatavad lõivud</w:t>
      </w:r>
      <w:r>
        <w:rPr>
          <w:rFonts w:ascii="Times New Roman" w:hAnsi="Times New Roman" w:cs="Times New Roman"/>
          <w:color w:val="202020"/>
          <w:sz w:val="24"/>
          <w:szCs w:val="24"/>
          <w:shd w:val="clear" w:color="auto" w:fill="FFFFFF"/>
        </w:rPr>
        <w:t xml:space="preserve">, </w:t>
      </w:r>
      <w:r w:rsidRPr="00233864">
        <w:rPr>
          <w:rFonts w:ascii="Times New Roman" w:hAnsi="Times New Roman" w:cs="Times New Roman"/>
          <w:color w:val="202020"/>
          <w:sz w:val="24"/>
          <w:szCs w:val="24"/>
          <w:shd w:val="clear" w:color="auto" w:fill="FFFFFF"/>
        </w:rPr>
        <w:t>1280</w:t>
      </w:r>
      <w:del w:id="71" w:author="Maarja-Liis Lall - JUSTDIGI" w:date="2025-09-15T08:25:00Z">
        <w:r w:rsidRPr="34CB2CCE" w:rsidDel="00233864">
          <w:rPr>
            <w:rFonts w:ascii="Times New Roman" w:hAnsi="Times New Roman" w:cs="Times New Roman"/>
            <w:color w:val="202020"/>
            <w:sz w:val="24"/>
            <w:szCs w:val="24"/>
          </w:rPr>
          <w:delText xml:space="preserve"> €</w:delText>
        </w:r>
      </w:del>
      <w:ins w:id="72" w:author="Maarja-Liis Lall - JUSTDIGI" w:date="2025-09-15T08:25:00Z">
        <w:r w:rsidR="5151591A" w:rsidRPr="00233864">
          <w:rPr>
            <w:rFonts w:ascii="Times New Roman" w:hAnsi="Times New Roman" w:cs="Times New Roman"/>
            <w:color w:val="202020"/>
            <w:sz w:val="24"/>
            <w:szCs w:val="24"/>
            <w:shd w:val="clear" w:color="auto" w:fill="FFFFFF"/>
          </w:rPr>
          <w:t xml:space="preserve"> eurot</w:t>
        </w:r>
      </w:ins>
      <w:r w:rsidRPr="00233864">
        <w:rPr>
          <w:rFonts w:ascii="Times New Roman" w:hAnsi="Times New Roman" w:cs="Times New Roman"/>
          <w:color w:val="202020"/>
          <w:sz w:val="24"/>
          <w:szCs w:val="24"/>
          <w:shd w:val="clear" w:color="auto" w:fill="FFFFFF"/>
        </w:rPr>
        <w:t xml:space="preserve"> ja 2560 </w:t>
      </w:r>
      <w:del w:id="73" w:author="Maarja-Liis Lall - JUSTDIGI" w:date="2025-09-15T08:25:00Z">
        <w:r w:rsidRPr="34CB2CCE" w:rsidDel="00233864">
          <w:rPr>
            <w:rFonts w:ascii="Times New Roman" w:hAnsi="Times New Roman" w:cs="Times New Roman"/>
            <w:color w:val="202020"/>
            <w:sz w:val="24"/>
            <w:szCs w:val="24"/>
          </w:rPr>
          <w:delText>€</w:delText>
        </w:r>
      </w:del>
      <w:ins w:id="74" w:author="Maarja-Liis Lall - JUSTDIGI" w:date="2025-09-15T08:25:00Z">
        <w:r w:rsidR="570B0375" w:rsidRPr="00233864">
          <w:rPr>
            <w:rFonts w:ascii="Times New Roman" w:hAnsi="Times New Roman" w:cs="Times New Roman"/>
            <w:color w:val="202020"/>
            <w:sz w:val="24"/>
            <w:szCs w:val="24"/>
            <w:shd w:val="clear" w:color="auto" w:fill="FFFFFF"/>
          </w:rPr>
          <w:t>eurot</w:t>
        </w:r>
      </w:ins>
      <w:r>
        <w:rPr>
          <w:rFonts w:ascii="Times New Roman" w:hAnsi="Times New Roman" w:cs="Times New Roman"/>
          <w:color w:val="202020"/>
          <w:sz w:val="24"/>
          <w:szCs w:val="24"/>
          <w:shd w:val="clear" w:color="auto" w:fill="FFFFFF"/>
        </w:rPr>
        <w:t>,</w:t>
      </w:r>
      <w:r w:rsidRPr="00233864">
        <w:rPr>
          <w:rFonts w:ascii="Times New Roman" w:hAnsi="Times New Roman" w:cs="Times New Roman"/>
          <w:color w:val="202020"/>
          <w:sz w:val="24"/>
          <w:szCs w:val="24"/>
          <w:shd w:val="clear" w:color="auto" w:fill="FFFFFF"/>
        </w:rPr>
        <w:t xml:space="preserve"> ei pruugi igal üksikul juhul </w:t>
      </w:r>
      <w:r w:rsidR="00B81056">
        <w:rPr>
          <w:rFonts w:ascii="Times New Roman" w:hAnsi="Times New Roman" w:cs="Times New Roman"/>
          <w:color w:val="202020"/>
          <w:sz w:val="24"/>
          <w:szCs w:val="24"/>
          <w:shd w:val="clear" w:color="auto" w:fill="FFFFFF"/>
        </w:rPr>
        <w:t xml:space="preserve">olla vastavuses </w:t>
      </w:r>
      <w:r w:rsidRPr="00233864">
        <w:rPr>
          <w:rFonts w:ascii="Times New Roman" w:hAnsi="Times New Roman" w:cs="Times New Roman"/>
          <w:color w:val="202020"/>
          <w:sz w:val="24"/>
          <w:szCs w:val="24"/>
          <w:shd w:val="clear" w:color="auto" w:fill="FFFFFF"/>
        </w:rPr>
        <w:t>toimingutega kaasneva</w:t>
      </w:r>
      <w:r w:rsidR="00253917">
        <w:rPr>
          <w:rFonts w:ascii="Times New Roman" w:hAnsi="Times New Roman" w:cs="Times New Roman"/>
          <w:color w:val="202020"/>
          <w:sz w:val="24"/>
          <w:szCs w:val="24"/>
          <w:shd w:val="clear" w:color="auto" w:fill="FFFFFF"/>
        </w:rPr>
        <w:t>te</w:t>
      </w:r>
      <w:r w:rsidRPr="00233864">
        <w:rPr>
          <w:rFonts w:ascii="Times New Roman" w:hAnsi="Times New Roman" w:cs="Times New Roman"/>
          <w:color w:val="202020"/>
          <w:sz w:val="24"/>
          <w:szCs w:val="24"/>
          <w:shd w:val="clear" w:color="auto" w:fill="FFFFFF"/>
        </w:rPr>
        <w:t xml:space="preserve"> kulud</w:t>
      </w:r>
      <w:r w:rsidR="006E5080">
        <w:rPr>
          <w:rFonts w:ascii="Times New Roman" w:hAnsi="Times New Roman" w:cs="Times New Roman"/>
          <w:color w:val="202020"/>
          <w:sz w:val="24"/>
          <w:szCs w:val="24"/>
          <w:shd w:val="clear" w:color="auto" w:fill="FFFFFF"/>
        </w:rPr>
        <w:t>ega,</w:t>
      </w:r>
      <w:r w:rsidRPr="00233864">
        <w:rPr>
          <w:rFonts w:ascii="Times New Roman" w:hAnsi="Times New Roman" w:cs="Times New Roman"/>
          <w:color w:val="202020"/>
          <w:sz w:val="24"/>
          <w:szCs w:val="24"/>
          <w:shd w:val="clear" w:color="auto" w:fill="FFFFFF"/>
        </w:rPr>
        <w:t xml:space="preserve"> peavad Riigikohtu seisukohtade kohaselt lõivud püsima proportsioonis kuludega, mis kaasnevad riigile mingit liiki </w:t>
      </w:r>
      <w:r w:rsidR="0062762A">
        <w:rPr>
          <w:rFonts w:ascii="Times New Roman" w:hAnsi="Times New Roman" w:cs="Times New Roman"/>
          <w:color w:val="202020"/>
          <w:sz w:val="24"/>
          <w:szCs w:val="24"/>
          <w:shd w:val="clear" w:color="auto" w:fill="FFFFFF"/>
        </w:rPr>
        <w:t>vaidluse</w:t>
      </w:r>
      <w:r w:rsidRPr="00233864">
        <w:rPr>
          <w:rFonts w:ascii="Times New Roman" w:hAnsi="Times New Roman" w:cs="Times New Roman"/>
          <w:color w:val="202020"/>
          <w:sz w:val="24"/>
          <w:szCs w:val="24"/>
          <w:shd w:val="clear" w:color="auto" w:fill="FFFFFF"/>
        </w:rPr>
        <w:t xml:space="preserve"> lahendamisega. Lubatav on "ristsubsideerimine", kus suurema hinnaga asjadest laekuvad lõivud aitavad katta väiksema hinnaga asjade lahendamise tegelikke kulutusi (Riigikohtu otsus asjas nr 3-4-1-17-13, p 32, 37). See aitab vältida väikeste rahaliste nõuete ülemäärast </w:t>
      </w:r>
      <w:proofErr w:type="spellStart"/>
      <w:r w:rsidRPr="00233864">
        <w:rPr>
          <w:rFonts w:ascii="Times New Roman" w:hAnsi="Times New Roman" w:cs="Times New Roman"/>
          <w:color w:val="202020"/>
          <w:sz w:val="24"/>
          <w:szCs w:val="24"/>
          <w:shd w:val="clear" w:color="auto" w:fill="FFFFFF"/>
        </w:rPr>
        <w:t>lõivustamist</w:t>
      </w:r>
      <w:proofErr w:type="spellEnd"/>
      <w:r w:rsidRPr="00233864">
        <w:rPr>
          <w:rFonts w:ascii="Times New Roman" w:hAnsi="Times New Roman" w:cs="Times New Roman"/>
          <w:color w:val="202020"/>
          <w:sz w:val="24"/>
          <w:szCs w:val="24"/>
          <w:shd w:val="clear" w:color="auto" w:fill="FFFFFF"/>
        </w:rPr>
        <w:t xml:space="preserve"> ja tagada </w:t>
      </w:r>
      <w:r w:rsidRPr="00233864">
        <w:rPr>
          <w:rFonts w:ascii="Times New Roman" w:hAnsi="Times New Roman" w:cs="Times New Roman"/>
          <w:color w:val="202020"/>
          <w:sz w:val="24"/>
          <w:szCs w:val="24"/>
          <w:shd w:val="clear" w:color="auto" w:fill="FFFFFF"/>
        </w:rPr>
        <w:lastRenderedPageBreak/>
        <w:t>kaebeõiguse kättesaadavuse.</w:t>
      </w:r>
      <w:r w:rsidR="00104B38" w:rsidRPr="006C75E2">
        <w:rPr>
          <w:rFonts w:ascii="Times New Roman" w:hAnsi="Times New Roman" w:cs="Times New Roman"/>
          <w:color w:val="202020"/>
          <w:sz w:val="24"/>
          <w:szCs w:val="24"/>
          <w:shd w:val="clear" w:color="auto" w:fill="FFFFFF"/>
        </w:rPr>
        <w:t xml:space="preserve"> Sama</w:t>
      </w:r>
      <w:r w:rsidR="00731355" w:rsidRPr="006C75E2">
        <w:rPr>
          <w:rFonts w:ascii="Times New Roman" w:hAnsi="Times New Roman" w:cs="Times New Roman"/>
          <w:color w:val="202020"/>
          <w:sz w:val="24"/>
          <w:szCs w:val="24"/>
          <w:shd w:val="clear" w:color="auto" w:fill="FFFFFF"/>
        </w:rPr>
        <w:t xml:space="preserve">sugune </w:t>
      </w:r>
      <w:r w:rsidR="00731355" w:rsidRPr="001673F4">
        <w:rPr>
          <w:rFonts w:ascii="Times New Roman" w:hAnsi="Times New Roman" w:cs="Times New Roman"/>
          <w:color w:val="202020"/>
          <w:sz w:val="24"/>
          <w:szCs w:val="24"/>
          <w:shd w:val="clear" w:color="auto" w:fill="FFFFFF"/>
        </w:rPr>
        <w:t>lähenemine on põhjendatud ka vaidlustuste menetlemisel</w:t>
      </w:r>
      <w:r w:rsidR="00583023" w:rsidRPr="001673F4">
        <w:rPr>
          <w:rFonts w:ascii="Times New Roman" w:hAnsi="Times New Roman" w:cs="Times New Roman"/>
          <w:color w:val="202020"/>
          <w:sz w:val="24"/>
          <w:szCs w:val="24"/>
          <w:shd w:val="clear" w:color="auto" w:fill="FFFFFF"/>
        </w:rPr>
        <w:t>.</w:t>
      </w:r>
    </w:p>
    <w:p w14:paraId="1408AECD" w14:textId="77777777" w:rsidR="00583023" w:rsidRPr="001673F4" w:rsidRDefault="00583023" w:rsidP="0070624A">
      <w:pPr>
        <w:spacing w:after="0" w:line="240" w:lineRule="auto"/>
        <w:jc w:val="both"/>
        <w:rPr>
          <w:rFonts w:ascii="Times New Roman" w:hAnsi="Times New Roman" w:cs="Times New Roman"/>
          <w:color w:val="202020"/>
          <w:sz w:val="24"/>
          <w:szCs w:val="24"/>
          <w:shd w:val="clear" w:color="auto" w:fill="FFFFFF"/>
        </w:rPr>
      </w:pPr>
    </w:p>
    <w:p w14:paraId="56482BED" w14:textId="3D8B65AE" w:rsidR="003A359E" w:rsidRPr="001673F4" w:rsidRDefault="00405F0F" w:rsidP="0070624A">
      <w:pPr>
        <w:spacing w:after="0" w:line="240" w:lineRule="auto"/>
        <w:jc w:val="both"/>
        <w:rPr>
          <w:rFonts w:ascii="Times New Roman" w:hAnsi="Times New Roman" w:cs="Times New Roman"/>
          <w:color w:val="202020"/>
          <w:sz w:val="24"/>
          <w:szCs w:val="24"/>
          <w:shd w:val="clear" w:color="auto" w:fill="FFFFFF"/>
        </w:rPr>
      </w:pPr>
      <w:commentRangeStart w:id="75"/>
      <w:commentRangeStart w:id="76"/>
      <w:r w:rsidRPr="001673F4">
        <w:rPr>
          <w:rFonts w:ascii="Times New Roman" w:hAnsi="Times New Roman" w:cs="Times New Roman"/>
          <w:color w:val="202020"/>
          <w:sz w:val="24"/>
          <w:szCs w:val="24"/>
          <w:shd w:val="clear" w:color="auto" w:fill="FFFFFF"/>
        </w:rPr>
        <w:t xml:space="preserve">Arvestades </w:t>
      </w:r>
      <w:r w:rsidR="00583023" w:rsidRPr="001673F4">
        <w:rPr>
          <w:rFonts w:ascii="Times New Roman" w:hAnsi="Times New Roman" w:cs="Times New Roman"/>
          <w:color w:val="202020"/>
          <w:sz w:val="24"/>
          <w:szCs w:val="24"/>
          <w:shd w:val="clear" w:color="auto" w:fill="FFFFFF"/>
        </w:rPr>
        <w:t>202</w:t>
      </w:r>
      <w:r w:rsidR="00570CF0" w:rsidRPr="001673F4">
        <w:rPr>
          <w:rFonts w:ascii="Times New Roman" w:hAnsi="Times New Roman" w:cs="Times New Roman"/>
          <w:color w:val="202020"/>
          <w:sz w:val="24"/>
          <w:szCs w:val="24"/>
          <w:shd w:val="clear" w:color="auto" w:fill="FFFFFF"/>
        </w:rPr>
        <w:t>4. aasta</w:t>
      </w:r>
      <w:r w:rsidRPr="001673F4">
        <w:rPr>
          <w:rFonts w:ascii="Times New Roman" w:hAnsi="Times New Roman" w:cs="Times New Roman"/>
          <w:color w:val="202020"/>
          <w:sz w:val="24"/>
          <w:szCs w:val="24"/>
          <w:shd w:val="clear" w:color="auto" w:fill="FFFFFF"/>
        </w:rPr>
        <w:t>l e</w:t>
      </w:r>
      <w:r w:rsidR="00BB2A63" w:rsidRPr="001673F4">
        <w:rPr>
          <w:rFonts w:ascii="Times New Roman" w:hAnsi="Times New Roman" w:cs="Times New Roman"/>
          <w:color w:val="202020"/>
          <w:sz w:val="24"/>
          <w:szCs w:val="24"/>
          <w:shd w:val="clear" w:color="auto" w:fill="FFFFFF"/>
        </w:rPr>
        <w:t xml:space="preserve">sitatud vaidlustusi </w:t>
      </w:r>
      <w:commentRangeEnd w:id="75"/>
      <w:r w:rsidR="00B70AEB">
        <w:rPr>
          <w:rStyle w:val="Kommentaariviide"/>
        </w:rPr>
        <w:commentReference w:id="75"/>
      </w:r>
      <w:r w:rsidR="00BB2A63" w:rsidRPr="001673F4">
        <w:rPr>
          <w:rFonts w:ascii="Times New Roman" w:hAnsi="Times New Roman" w:cs="Times New Roman"/>
          <w:color w:val="202020"/>
          <w:sz w:val="24"/>
          <w:szCs w:val="24"/>
          <w:shd w:val="clear" w:color="auto" w:fill="FFFFFF"/>
        </w:rPr>
        <w:t>ning uusi riigilõivumäärasid, kogutaks ühe vaidlustus</w:t>
      </w:r>
      <w:r w:rsidR="00BE3EFF" w:rsidRPr="001673F4">
        <w:rPr>
          <w:rFonts w:ascii="Times New Roman" w:hAnsi="Times New Roman" w:cs="Times New Roman"/>
          <w:color w:val="202020"/>
          <w:sz w:val="24"/>
          <w:szCs w:val="24"/>
          <w:shd w:val="clear" w:color="auto" w:fill="FFFFFF"/>
        </w:rPr>
        <w:t>e kohta riigilõivu</w:t>
      </w:r>
      <w:r w:rsidR="00E93B2D">
        <w:rPr>
          <w:rFonts w:ascii="Times New Roman" w:hAnsi="Times New Roman" w:cs="Times New Roman"/>
          <w:color w:val="202020"/>
          <w:sz w:val="24"/>
          <w:szCs w:val="24"/>
          <w:shd w:val="clear" w:color="auto" w:fill="FFFFFF"/>
        </w:rPr>
        <w:t xml:space="preserve"> 1885</w:t>
      </w:r>
      <w:r w:rsidR="003A359E" w:rsidRPr="001673F4">
        <w:rPr>
          <w:rFonts w:ascii="Times New Roman" w:hAnsi="Times New Roman" w:cs="Times New Roman"/>
          <w:color w:val="202020"/>
          <w:sz w:val="24"/>
          <w:szCs w:val="24"/>
          <w:shd w:val="clear" w:color="auto" w:fill="FFFFFF"/>
        </w:rPr>
        <w:t xml:space="preserve"> eurot. Järelikult ei ületa kavandatud riigilõiv </w:t>
      </w:r>
      <w:r w:rsidR="002F66A2">
        <w:rPr>
          <w:rFonts w:ascii="Times New Roman" w:hAnsi="Times New Roman" w:cs="Times New Roman"/>
          <w:color w:val="202020"/>
          <w:sz w:val="24"/>
          <w:szCs w:val="24"/>
          <w:shd w:val="clear" w:color="auto" w:fill="FFFFFF"/>
        </w:rPr>
        <w:t>vastu</w:t>
      </w:r>
      <w:r w:rsidR="00F87D11">
        <w:rPr>
          <w:rFonts w:ascii="Times New Roman" w:hAnsi="Times New Roman" w:cs="Times New Roman"/>
          <w:color w:val="202020"/>
          <w:sz w:val="24"/>
          <w:szCs w:val="24"/>
          <w:shd w:val="clear" w:color="auto" w:fill="FFFFFF"/>
        </w:rPr>
        <w:t xml:space="preserve"> saadava </w:t>
      </w:r>
      <w:r w:rsidR="003A359E" w:rsidRPr="001673F4">
        <w:rPr>
          <w:rFonts w:ascii="Times New Roman" w:hAnsi="Times New Roman" w:cs="Times New Roman"/>
          <w:color w:val="202020"/>
          <w:sz w:val="24"/>
          <w:szCs w:val="24"/>
          <w:shd w:val="clear" w:color="auto" w:fill="FFFFFF"/>
        </w:rPr>
        <w:t>teenuse kulusid.</w:t>
      </w:r>
      <w:commentRangeEnd w:id="76"/>
      <w:r>
        <w:commentReference w:id="76"/>
      </w:r>
    </w:p>
    <w:p w14:paraId="36C9BECB" w14:textId="77777777" w:rsidR="003A359E" w:rsidRDefault="003A359E" w:rsidP="0070624A">
      <w:pPr>
        <w:spacing w:after="0" w:line="240" w:lineRule="auto"/>
        <w:jc w:val="both"/>
        <w:rPr>
          <w:rFonts w:ascii="Times New Roman" w:hAnsi="Times New Roman" w:cs="Times New Roman"/>
          <w:color w:val="202020"/>
          <w:sz w:val="24"/>
          <w:szCs w:val="24"/>
          <w:shd w:val="clear" w:color="auto" w:fill="FFFFFF"/>
        </w:rPr>
      </w:pPr>
    </w:p>
    <w:p w14:paraId="7606E269" w14:textId="00C43BB7" w:rsidR="00660229" w:rsidRPr="001673F4" w:rsidRDefault="00660229" w:rsidP="0070624A">
      <w:pPr>
        <w:spacing w:after="0" w:line="240" w:lineRule="auto"/>
        <w:jc w:val="both"/>
        <w:rPr>
          <w:rFonts w:ascii="Times New Roman" w:hAnsi="Times New Roman" w:cs="Times New Roman"/>
          <w:b/>
          <w:bCs/>
          <w:color w:val="202020"/>
          <w:sz w:val="24"/>
          <w:szCs w:val="24"/>
          <w:shd w:val="clear" w:color="auto" w:fill="FFFFFF"/>
        </w:rPr>
      </w:pPr>
      <w:r w:rsidRPr="003B6472">
        <w:rPr>
          <w:rFonts w:ascii="Times New Roman" w:hAnsi="Times New Roman" w:cs="Times New Roman"/>
          <w:b/>
          <w:bCs/>
          <w:color w:val="202020"/>
          <w:sz w:val="24"/>
          <w:szCs w:val="24"/>
          <w:shd w:val="clear" w:color="auto" w:fill="FFFFFF"/>
        </w:rPr>
        <w:t>Riigilõivu</w:t>
      </w:r>
      <w:r w:rsidR="00E010DD" w:rsidRPr="003B6472">
        <w:rPr>
          <w:rFonts w:ascii="Times New Roman" w:hAnsi="Times New Roman" w:cs="Times New Roman"/>
          <w:b/>
          <w:bCs/>
          <w:color w:val="202020"/>
          <w:sz w:val="24"/>
          <w:szCs w:val="24"/>
          <w:shd w:val="clear" w:color="auto" w:fill="FFFFFF"/>
        </w:rPr>
        <w:t>d on pr</w:t>
      </w:r>
      <w:r w:rsidR="003B6472" w:rsidRPr="003B6472">
        <w:rPr>
          <w:rFonts w:ascii="Times New Roman" w:hAnsi="Times New Roman" w:cs="Times New Roman"/>
          <w:b/>
          <w:bCs/>
          <w:color w:val="202020"/>
          <w:sz w:val="24"/>
          <w:szCs w:val="24"/>
          <w:shd w:val="clear" w:color="auto" w:fill="FFFFFF"/>
        </w:rPr>
        <w:t>oportsioonis riigihanke eeldatava maksumusega</w:t>
      </w:r>
    </w:p>
    <w:p w14:paraId="0A1F4C01" w14:textId="0FCFED28" w:rsidR="00583023" w:rsidRDefault="00570CF0" w:rsidP="0070624A">
      <w:pPr>
        <w:spacing w:after="0" w:line="240" w:lineRule="auto"/>
        <w:jc w:val="both"/>
        <w:rPr>
          <w:rFonts w:ascii="Times New Roman" w:hAnsi="Times New Roman" w:cs="Times New Roman"/>
          <w:sz w:val="24"/>
          <w:szCs w:val="24"/>
        </w:rPr>
      </w:pPr>
      <w:r>
        <w:rPr>
          <w:rFonts w:ascii="Arial" w:hAnsi="Arial" w:cs="Arial"/>
          <w:color w:val="202020"/>
          <w:sz w:val="21"/>
          <w:szCs w:val="21"/>
          <w:shd w:val="clear" w:color="auto" w:fill="FFFFFF"/>
        </w:rPr>
        <w:t xml:space="preserve"> </w:t>
      </w:r>
    </w:p>
    <w:p w14:paraId="1D6A5BB6" w14:textId="77777777" w:rsidR="000E4C62" w:rsidRDefault="000E4C62" w:rsidP="0070624A">
      <w:pPr>
        <w:spacing w:after="0" w:line="240" w:lineRule="auto"/>
        <w:jc w:val="both"/>
        <w:rPr>
          <w:rFonts w:ascii="Times New Roman" w:hAnsi="Times New Roman" w:cs="Times New Roman"/>
          <w:sz w:val="24"/>
          <w:szCs w:val="24"/>
        </w:rPr>
      </w:pPr>
    </w:p>
    <w:p w14:paraId="152592D0" w14:textId="5E23104F" w:rsidR="000E4C62" w:rsidRDefault="001C358F"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Euroopa Kohus leidis </w:t>
      </w:r>
      <w:r w:rsidR="007331F3">
        <w:rPr>
          <w:rFonts w:ascii="Times New Roman" w:hAnsi="Times New Roman" w:cs="Times New Roman"/>
          <w:sz w:val="24"/>
          <w:szCs w:val="24"/>
        </w:rPr>
        <w:t xml:space="preserve">kohtuasjas </w:t>
      </w:r>
      <w:r w:rsidR="00887675" w:rsidRPr="00887675">
        <w:rPr>
          <w:rFonts w:ascii="Times New Roman" w:hAnsi="Times New Roman" w:cs="Times New Roman"/>
          <w:sz w:val="24"/>
          <w:szCs w:val="24"/>
        </w:rPr>
        <w:t>C‑61/14</w:t>
      </w:r>
      <w:r w:rsidR="00CC6D20">
        <w:rPr>
          <w:rStyle w:val="Allmrkuseviide"/>
          <w:rFonts w:ascii="Times New Roman" w:hAnsi="Times New Roman" w:cs="Times New Roman"/>
          <w:sz w:val="24"/>
          <w:szCs w:val="24"/>
        </w:rPr>
        <w:footnoteReference w:id="12"/>
      </w:r>
      <w:r w:rsidR="00BF04FF">
        <w:rPr>
          <w:rFonts w:ascii="Times New Roman" w:hAnsi="Times New Roman" w:cs="Times New Roman"/>
          <w:sz w:val="24"/>
          <w:szCs w:val="24"/>
        </w:rPr>
        <w:t>, et r</w:t>
      </w:r>
      <w:r w:rsidR="007331F3" w:rsidRPr="007331F3">
        <w:rPr>
          <w:rFonts w:ascii="Times New Roman" w:hAnsi="Times New Roman" w:cs="Times New Roman"/>
          <w:sz w:val="24"/>
          <w:szCs w:val="24"/>
        </w:rPr>
        <w:t>iigihangetega seotud halduskohtumenetluses kaebuse esitamisel makstav riigilõiv, mis ei ületa 2% asjassepuutuva hankelepingu maksumusest, ei muuda riigihankeid käsitlevas liidu õiguskorras ette nähtud õiguste kasutamist praktiliselt võimatuks või ülemäära raskeks.</w:t>
      </w:r>
    </w:p>
    <w:p w14:paraId="15F03D1C" w14:textId="77777777" w:rsidR="006E4B4F" w:rsidRDefault="006E4B4F" w:rsidP="0070624A">
      <w:pPr>
        <w:spacing w:after="0" w:line="240" w:lineRule="auto"/>
        <w:jc w:val="both"/>
        <w:rPr>
          <w:rFonts w:ascii="Times New Roman" w:hAnsi="Times New Roman" w:cs="Times New Roman"/>
          <w:sz w:val="24"/>
          <w:szCs w:val="24"/>
        </w:rPr>
      </w:pPr>
    </w:p>
    <w:p w14:paraId="64C21187" w14:textId="3227390F" w:rsidR="006E4B4F" w:rsidRDefault="003F2D0C" w:rsidP="0070624A">
      <w:pPr>
        <w:spacing w:after="0" w:line="240" w:lineRule="auto"/>
        <w:jc w:val="both"/>
        <w:rPr>
          <w:rFonts w:ascii="Times New Roman" w:hAnsi="Times New Roman" w:cs="Times New Roman"/>
          <w:sz w:val="24"/>
          <w:szCs w:val="24"/>
        </w:rPr>
      </w:pPr>
      <w:commentRangeStart w:id="77"/>
      <w:r w:rsidRPr="34CB2CCE">
        <w:rPr>
          <w:rFonts w:ascii="Times New Roman" w:hAnsi="Times New Roman" w:cs="Times New Roman"/>
          <w:sz w:val="24"/>
          <w:szCs w:val="24"/>
        </w:rPr>
        <w:t>Kõige madalama rahvusvahelise piirmäära puhul, mis on 14</w:t>
      </w:r>
      <w:r w:rsidR="00004DC9" w:rsidRPr="34CB2CCE">
        <w:rPr>
          <w:rFonts w:ascii="Times New Roman" w:hAnsi="Times New Roman" w:cs="Times New Roman"/>
          <w:sz w:val="24"/>
          <w:szCs w:val="24"/>
        </w:rPr>
        <w:t>3 00 eurot</w:t>
      </w:r>
      <w:r w:rsidR="00655AFD" w:rsidRPr="34CB2CCE">
        <w:rPr>
          <w:rFonts w:ascii="Times New Roman" w:hAnsi="Times New Roman" w:cs="Times New Roman"/>
          <w:sz w:val="24"/>
          <w:szCs w:val="24"/>
        </w:rPr>
        <w:t>,</w:t>
      </w:r>
      <w:r w:rsidR="00004DC9" w:rsidRPr="34CB2CCE">
        <w:rPr>
          <w:rFonts w:ascii="Times New Roman" w:hAnsi="Times New Roman" w:cs="Times New Roman"/>
          <w:sz w:val="24"/>
          <w:szCs w:val="24"/>
        </w:rPr>
        <w:t xml:space="preserve"> moodustab </w:t>
      </w:r>
      <w:r w:rsidR="00817D92" w:rsidRPr="34CB2CCE">
        <w:rPr>
          <w:rFonts w:ascii="Times New Roman" w:hAnsi="Times New Roman" w:cs="Times New Roman"/>
          <w:sz w:val="24"/>
          <w:szCs w:val="24"/>
        </w:rPr>
        <w:t xml:space="preserve">uus </w:t>
      </w:r>
      <w:r w:rsidR="00004DC9" w:rsidRPr="34CB2CCE">
        <w:rPr>
          <w:rFonts w:ascii="Times New Roman" w:hAnsi="Times New Roman" w:cs="Times New Roman"/>
          <w:sz w:val="24"/>
          <w:szCs w:val="24"/>
        </w:rPr>
        <w:t>riigilõiv</w:t>
      </w:r>
      <w:r w:rsidR="002309F7" w:rsidRPr="34CB2CCE">
        <w:rPr>
          <w:rFonts w:ascii="Times New Roman" w:hAnsi="Times New Roman" w:cs="Times New Roman"/>
          <w:sz w:val="24"/>
          <w:szCs w:val="24"/>
        </w:rPr>
        <w:t>umäär 2560 eurot</w:t>
      </w:r>
      <w:r w:rsidR="00655AFD" w:rsidRPr="34CB2CCE">
        <w:rPr>
          <w:rFonts w:ascii="Times New Roman" w:hAnsi="Times New Roman" w:cs="Times New Roman"/>
          <w:sz w:val="24"/>
          <w:szCs w:val="24"/>
        </w:rPr>
        <w:t xml:space="preserve"> riigihanke eeldatavast maksumusest </w:t>
      </w:r>
      <w:r w:rsidR="0046025B" w:rsidRPr="34CB2CCE">
        <w:rPr>
          <w:rFonts w:ascii="Times New Roman" w:hAnsi="Times New Roman" w:cs="Times New Roman"/>
          <w:sz w:val="24"/>
          <w:szCs w:val="24"/>
        </w:rPr>
        <w:t>1,</w:t>
      </w:r>
      <w:r w:rsidR="005869B6" w:rsidRPr="34CB2CCE">
        <w:rPr>
          <w:rFonts w:ascii="Times New Roman" w:hAnsi="Times New Roman" w:cs="Times New Roman"/>
          <w:sz w:val="24"/>
          <w:szCs w:val="24"/>
        </w:rPr>
        <w:t>79</w:t>
      </w:r>
      <w:commentRangeStart w:id="78"/>
      <w:del w:id="79" w:author="Maarja-Liis Lall - JUSTDIGI" w:date="2025-09-15T08:28:00Z">
        <w:r w:rsidRPr="34CB2CCE" w:rsidDel="005869B6">
          <w:rPr>
            <w:rFonts w:ascii="Times New Roman" w:hAnsi="Times New Roman" w:cs="Times New Roman"/>
            <w:sz w:val="24"/>
            <w:szCs w:val="24"/>
          </w:rPr>
          <w:delText xml:space="preserve"> </w:delText>
        </w:r>
      </w:del>
      <w:commentRangeEnd w:id="78"/>
      <w:r>
        <w:commentReference w:id="78"/>
      </w:r>
      <w:r w:rsidR="00C66754" w:rsidRPr="34CB2CCE">
        <w:rPr>
          <w:rFonts w:ascii="Times New Roman" w:hAnsi="Times New Roman" w:cs="Times New Roman"/>
          <w:sz w:val="24"/>
          <w:szCs w:val="24"/>
        </w:rPr>
        <w:t>%</w:t>
      </w:r>
      <w:r w:rsidR="005869B6" w:rsidRPr="34CB2CCE">
        <w:rPr>
          <w:rFonts w:ascii="Times New Roman" w:hAnsi="Times New Roman" w:cs="Times New Roman"/>
          <w:sz w:val="24"/>
          <w:szCs w:val="24"/>
        </w:rPr>
        <w:t xml:space="preserve"> ning kõige kõrgema</w:t>
      </w:r>
      <w:r w:rsidR="00E7125D" w:rsidRPr="34CB2CCE">
        <w:rPr>
          <w:rFonts w:ascii="Times New Roman" w:hAnsi="Times New Roman" w:cs="Times New Roman"/>
          <w:sz w:val="24"/>
          <w:szCs w:val="24"/>
        </w:rPr>
        <w:t xml:space="preserve"> </w:t>
      </w:r>
      <w:r w:rsidR="000803E2" w:rsidRPr="34CB2CCE">
        <w:rPr>
          <w:rFonts w:ascii="Times New Roman" w:hAnsi="Times New Roman" w:cs="Times New Roman"/>
          <w:sz w:val="24"/>
          <w:szCs w:val="24"/>
        </w:rPr>
        <w:t>rahvusvahelise piirmäära</w:t>
      </w:r>
      <w:r w:rsidR="00E7125D" w:rsidRPr="34CB2CCE">
        <w:rPr>
          <w:rFonts w:ascii="Times New Roman" w:hAnsi="Times New Roman" w:cs="Times New Roman"/>
          <w:sz w:val="24"/>
          <w:szCs w:val="24"/>
        </w:rPr>
        <w:t xml:space="preserve"> (5</w:t>
      </w:r>
      <w:r w:rsidR="002802B3" w:rsidRPr="34CB2CCE">
        <w:rPr>
          <w:rFonts w:ascii="Times New Roman" w:hAnsi="Times New Roman" w:cs="Times New Roman"/>
          <w:sz w:val="24"/>
          <w:szCs w:val="24"/>
        </w:rPr>
        <w:t> 538</w:t>
      </w:r>
      <w:r w:rsidR="0010686D" w:rsidRPr="34CB2CCE">
        <w:rPr>
          <w:rFonts w:ascii="Times New Roman" w:hAnsi="Times New Roman" w:cs="Times New Roman"/>
          <w:sz w:val="24"/>
          <w:szCs w:val="24"/>
        </w:rPr>
        <w:t> </w:t>
      </w:r>
      <w:r w:rsidR="002802B3" w:rsidRPr="34CB2CCE">
        <w:rPr>
          <w:rFonts w:ascii="Times New Roman" w:hAnsi="Times New Roman" w:cs="Times New Roman"/>
          <w:sz w:val="24"/>
          <w:szCs w:val="24"/>
        </w:rPr>
        <w:t>000</w:t>
      </w:r>
      <w:r w:rsidR="0010686D" w:rsidRPr="34CB2CCE">
        <w:rPr>
          <w:rFonts w:ascii="Times New Roman" w:hAnsi="Times New Roman" w:cs="Times New Roman"/>
          <w:sz w:val="24"/>
          <w:szCs w:val="24"/>
        </w:rPr>
        <w:t xml:space="preserve"> eurot)</w:t>
      </w:r>
      <w:r w:rsidR="0008708F" w:rsidRPr="34CB2CCE">
        <w:rPr>
          <w:rFonts w:ascii="Times New Roman" w:hAnsi="Times New Roman" w:cs="Times New Roman"/>
          <w:sz w:val="24"/>
          <w:szCs w:val="24"/>
        </w:rPr>
        <w:t xml:space="preserve"> </w:t>
      </w:r>
      <w:r w:rsidR="00E7125D" w:rsidRPr="34CB2CCE">
        <w:rPr>
          <w:rFonts w:ascii="Times New Roman" w:hAnsi="Times New Roman" w:cs="Times New Roman"/>
          <w:sz w:val="24"/>
          <w:szCs w:val="24"/>
        </w:rPr>
        <w:t>korral 0,05%</w:t>
      </w:r>
      <w:r w:rsidR="0008708F" w:rsidRPr="34CB2CCE">
        <w:rPr>
          <w:rFonts w:ascii="Times New Roman" w:hAnsi="Times New Roman" w:cs="Times New Roman"/>
          <w:sz w:val="24"/>
          <w:szCs w:val="24"/>
        </w:rPr>
        <w:t xml:space="preserve">. </w:t>
      </w:r>
      <w:r w:rsidR="00DE3646" w:rsidRPr="34CB2CCE">
        <w:rPr>
          <w:rFonts w:ascii="Times New Roman" w:hAnsi="Times New Roman" w:cs="Times New Roman"/>
          <w:sz w:val="24"/>
          <w:szCs w:val="24"/>
        </w:rPr>
        <w:t xml:space="preserve">Alla rahvusvahelise piirmäära </w:t>
      </w:r>
      <w:r w:rsidR="000757C7" w:rsidRPr="34CB2CCE">
        <w:rPr>
          <w:rFonts w:ascii="Times New Roman" w:hAnsi="Times New Roman" w:cs="Times New Roman"/>
          <w:sz w:val="24"/>
          <w:szCs w:val="24"/>
        </w:rPr>
        <w:t>riigihanke puhul</w:t>
      </w:r>
      <w:r w:rsidR="00087511" w:rsidRPr="34CB2CCE">
        <w:rPr>
          <w:rFonts w:ascii="Times New Roman" w:hAnsi="Times New Roman" w:cs="Times New Roman"/>
          <w:sz w:val="24"/>
          <w:szCs w:val="24"/>
        </w:rPr>
        <w:t xml:space="preserve"> (142 999 eurot)</w:t>
      </w:r>
      <w:r w:rsidR="000757C7" w:rsidRPr="34CB2CCE">
        <w:rPr>
          <w:rFonts w:ascii="Times New Roman" w:hAnsi="Times New Roman" w:cs="Times New Roman"/>
          <w:sz w:val="24"/>
          <w:szCs w:val="24"/>
        </w:rPr>
        <w:t xml:space="preserve"> on riigilõivu 1280 eurot osakaal</w:t>
      </w:r>
      <w:r w:rsidR="00DE198D" w:rsidRPr="34CB2CCE">
        <w:rPr>
          <w:rFonts w:ascii="Times New Roman" w:hAnsi="Times New Roman" w:cs="Times New Roman"/>
          <w:sz w:val="24"/>
          <w:szCs w:val="24"/>
        </w:rPr>
        <w:t xml:space="preserve"> hankelepingu maksumusest</w:t>
      </w:r>
      <w:r w:rsidR="000757C7" w:rsidRPr="34CB2CCE">
        <w:rPr>
          <w:rFonts w:ascii="Times New Roman" w:hAnsi="Times New Roman" w:cs="Times New Roman"/>
          <w:sz w:val="24"/>
          <w:szCs w:val="24"/>
        </w:rPr>
        <w:t xml:space="preserve"> </w:t>
      </w:r>
      <w:r w:rsidR="001A2263" w:rsidRPr="34CB2CCE">
        <w:rPr>
          <w:rFonts w:ascii="Times New Roman" w:hAnsi="Times New Roman" w:cs="Times New Roman"/>
          <w:sz w:val="24"/>
          <w:szCs w:val="24"/>
        </w:rPr>
        <w:t xml:space="preserve">0,90% ning </w:t>
      </w:r>
      <w:r w:rsidR="00DE198D" w:rsidRPr="34CB2CCE">
        <w:rPr>
          <w:rFonts w:ascii="Times New Roman" w:hAnsi="Times New Roman" w:cs="Times New Roman"/>
          <w:sz w:val="24"/>
          <w:szCs w:val="24"/>
        </w:rPr>
        <w:t xml:space="preserve">see </w:t>
      </w:r>
      <w:r w:rsidR="00685C3E" w:rsidRPr="34CB2CCE">
        <w:rPr>
          <w:rFonts w:ascii="Times New Roman" w:hAnsi="Times New Roman" w:cs="Times New Roman"/>
          <w:sz w:val="24"/>
          <w:szCs w:val="24"/>
        </w:rPr>
        <w:t>suureneb</w:t>
      </w:r>
      <w:r w:rsidR="00745930" w:rsidRPr="34CB2CCE">
        <w:rPr>
          <w:rFonts w:ascii="Times New Roman" w:hAnsi="Times New Roman" w:cs="Times New Roman"/>
          <w:sz w:val="24"/>
          <w:szCs w:val="24"/>
        </w:rPr>
        <w:t xml:space="preserve"> mida väiksema maksumusega hankeleping vaidlustatakse. </w:t>
      </w:r>
      <w:r w:rsidR="00843071" w:rsidRPr="34CB2CCE">
        <w:rPr>
          <w:rFonts w:ascii="Times New Roman" w:hAnsi="Times New Roman" w:cs="Times New Roman"/>
          <w:sz w:val="24"/>
          <w:szCs w:val="24"/>
        </w:rPr>
        <w:t xml:space="preserve">Täpsema ülevaate saamiseks </w:t>
      </w:r>
      <w:r w:rsidR="00AC37CA" w:rsidRPr="34CB2CCE">
        <w:rPr>
          <w:rFonts w:ascii="Times New Roman" w:hAnsi="Times New Roman" w:cs="Times New Roman"/>
          <w:sz w:val="24"/>
          <w:szCs w:val="24"/>
        </w:rPr>
        <w:t>on</w:t>
      </w:r>
      <w:r w:rsidR="00FF73C7" w:rsidRPr="34CB2CCE">
        <w:rPr>
          <w:rFonts w:ascii="Times New Roman" w:hAnsi="Times New Roman" w:cs="Times New Roman"/>
          <w:sz w:val="24"/>
          <w:szCs w:val="24"/>
        </w:rPr>
        <w:t xml:space="preserve"> alltoodud tabelis esitatud </w:t>
      </w:r>
      <w:r w:rsidR="005A1F78" w:rsidRPr="34CB2CCE">
        <w:rPr>
          <w:rFonts w:ascii="Times New Roman" w:hAnsi="Times New Roman" w:cs="Times New Roman"/>
          <w:sz w:val="24"/>
          <w:szCs w:val="24"/>
        </w:rPr>
        <w:t>viimase kolme aasta vaidlustused jaotatu</w:t>
      </w:r>
      <w:r w:rsidR="00864212" w:rsidRPr="34CB2CCE">
        <w:rPr>
          <w:rFonts w:ascii="Times New Roman" w:hAnsi="Times New Roman" w:cs="Times New Roman"/>
          <w:sz w:val="24"/>
          <w:szCs w:val="24"/>
        </w:rPr>
        <w:t xml:space="preserve">na vastavalt vaidlustusega seotud hankelepingu maksumusele. </w:t>
      </w:r>
      <w:commentRangeEnd w:id="77"/>
      <w:r>
        <w:commentReference w:id="77"/>
      </w:r>
    </w:p>
    <w:p w14:paraId="0BCFE6BF" w14:textId="77777777" w:rsidR="00DF6589" w:rsidRDefault="00DF6589" w:rsidP="0070624A">
      <w:pPr>
        <w:spacing w:after="0" w:line="240" w:lineRule="auto"/>
        <w:jc w:val="both"/>
        <w:rPr>
          <w:rFonts w:ascii="Times New Roman" w:hAnsi="Times New Roman" w:cs="Times New Roman"/>
          <w:sz w:val="24"/>
          <w:szCs w:val="24"/>
        </w:rPr>
      </w:pPr>
    </w:p>
    <w:tbl>
      <w:tblPr>
        <w:tblStyle w:val="Kontuurtabel"/>
        <w:tblW w:w="9067" w:type="dxa"/>
        <w:tblLook w:val="04A0" w:firstRow="1" w:lastRow="0" w:firstColumn="1" w:lastColumn="0" w:noHBand="0" w:noVBand="1"/>
      </w:tblPr>
      <w:tblGrid>
        <w:gridCol w:w="3397"/>
        <w:gridCol w:w="2081"/>
        <w:gridCol w:w="1747"/>
        <w:gridCol w:w="1842"/>
      </w:tblGrid>
      <w:tr w:rsidR="00DF6589" w14:paraId="2777E9CF" w14:textId="77777777" w:rsidTr="34CB2CCE">
        <w:tc>
          <w:tcPr>
            <w:tcW w:w="9067" w:type="dxa"/>
            <w:gridSpan w:val="4"/>
          </w:tcPr>
          <w:p w14:paraId="51077DF4" w14:textId="77777777" w:rsidR="00DF6589" w:rsidRDefault="00DF6589" w:rsidP="004F5271">
            <w:pPr>
              <w:jc w:val="right"/>
              <w:rPr>
                <w:rFonts w:ascii="Times New Roman" w:hAnsi="Times New Roman" w:cs="Times New Roman"/>
                <w:sz w:val="24"/>
                <w:szCs w:val="24"/>
              </w:rPr>
            </w:pPr>
            <w:commentRangeStart w:id="80"/>
            <w:r>
              <w:rPr>
                <w:rFonts w:ascii="Times New Roman" w:hAnsi="Times New Roman" w:cs="Times New Roman"/>
                <w:sz w:val="24"/>
                <w:szCs w:val="24"/>
              </w:rPr>
              <w:t xml:space="preserve">Esitatud vaidlustuste arv </w:t>
            </w:r>
            <w:commentRangeEnd w:id="80"/>
            <w:r w:rsidR="00CF2C81">
              <w:rPr>
                <w:rStyle w:val="Kommentaariviide"/>
              </w:rPr>
              <w:commentReference w:id="80"/>
            </w:r>
            <w:r>
              <w:rPr>
                <w:rFonts w:ascii="Times New Roman" w:hAnsi="Times New Roman" w:cs="Times New Roman"/>
                <w:sz w:val="24"/>
                <w:szCs w:val="24"/>
              </w:rPr>
              <w:t>hankelepingu maksumuse järgi</w:t>
            </w:r>
          </w:p>
        </w:tc>
      </w:tr>
      <w:tr w:rsidR="00DF6589" w14:paraId="263CF3FF" w14:textId="77777777" w:rsidTr="34CB2CCE">
        <w:tc>
          <w:tcPr>
            <w:tcW w:w="3397" w:type="dxa"/>
          </w:tcPr>
          <w:p w14:paraId="3E5180D1"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Aasta</w:t>
            </w:r>
          </w:p>
        </w:tc>
        <w:tc>
          <w:tcPr>
            <w:tcW w:w="2081" w:type="dxa"/>
          </w:tcPr>
          <w:p w14:paraId="57C7AADD" w14:textId="2C28889C" w:rsidR="00DF6589" w:rsidRDefault="0E40D773" w:rsidP="004F5271">
            <w:pPr>
              <w:jc w:val="center"/>
              <w:rPr>
                <w:rFonts w:ascii="Times New Roman" w:hAnsi="Times New Roman" w:cs="Times New Roman"/>
                <w:sz w:val="24"/>
                <w:szCs w:val="24"/>
              </w:rPr>
            </w:pPr>
            <w:r w:rsidRPr="34CB2CCE">
              <w:rPr>
                <w:rFonts w:ascii="Times New Roman" w:hAnsi="Times New Roman" w:cs="Times New Roman"/>
                <w:sz w:val="24"/>
                <w:szCs w:val="24"/>
              </w:rPr>
              <w:t>Alla 143 000 €</w:t>
            </w:r>
            <w:commentRangeStart w:id="81"/>
            <w:ins w:id="82" w:author="Maarja-Liis Lall - JUSTDIGI" w:date="2025-09-15T08:30:00Z">
              <w:r w:rsidR="086097C6" w:rsidRPr="34CB2CCE">
                <w:rPr>
                  <w:rFonts w:ascii="Times New Roman" w:hAnsi="Times New Roman" w:cs="Times New Roman"/>
                  <w:sz w:val="24"/>
                  <w:szCs w:val="24"/>
                </w:rPr>
                <w:t xml:space="preserve"> </w:t>
              </w:r>
            </w:ins>
            <w:commentRangeEnd w:id="81"/>
            <w:r w:rsidR="00DF6589">
              <w:commentReference w:id="81"/>
            </w:r>
            <w:r w:rsidRPr="34CB2CCE">
              <w:rPr>
                <w:rFonts w:ascii="Times New Roman" w:hAnsi="Times New Roman" w:cs="Times New Roman"/>
                <w:sz w:val="24"/>
                <w:szCs w:val="24"/>
              </w:rPr>
              <w:t>/ riigilõivu osakaal 1%</w:t>
            </w:r>
          </w:p>
        </w:tc>
        <w:tc>
          <w:tcPr>
            <w:tcW w:w="1747" w:type="dxa"/>
          </w:tcPr>
          <w:p w14:paraId="21F2D16E" w14:textId="71CBD15E" w:rsidR="00DF6589" w:rsidRDefault="0E40D773" w:rsidP="004F5271">
            <w:pPr>
              <w:jc w:val="center"/>
              <w:rPr>
                <w:rFonts w:ascii="Times New Roman" w:hAnsi="Times New Roman" w:cs="Times New Roman"/>
                <w:sz w:val="24"/>
                <w:szCs w:val="24"/>
              </w:rPr>
            </w:pPr>
            <w:r w:rsidRPr="34CB2CCE">
              <w:rPr>
                <w:rFonts w:ascii="Times New Roman" w:hAnsi="Times New Roman" w:cs="Times New Roman"/>
                <w:sz w:val="24"/>
                <w:szCs w:val="24"/>
              </w:rPr>
              <w:t>143 00</w:t>
            </w:r>
            <w:r w:rsidR="6E5A8099" w:rsidRPr="34CB2CCE">
              <w:rPr>
                <w:rFonts w:ascii="Times New Roman" w:hAnsi="Times New Roman" w:cs="Times New Roman"/>
                <w:sz w:val="24"/>
                <w:szCs w:val="24"/>
              </w:rPr>
              <w:t>0</w:t>
            </w:r>
            <w:r w:rsidRPr="34CB2CCE">
              <w:rPr>
                <w:rFonts w:ascii="Times New Roman" w:hAnsi="Times New Roman" w:cs="Times New Roman"/>
                <w:sz w:val="24"/>
                <w:szCs w:val="24"/>
              </w:rPr>
              <w:t>-512000 €</w:t>
            </w:r>
            <w:commentRangeStart w:id="83"/>
            <w:ins w:id="84" w:author="Maarja-Liis Lall - JUSTDIGI" w:date="2025-09-15T08:30:00Z">
              <w:r w:rsidR="083F2D46" w:rsidRPr="34CB2CCE">
                <w:rPr>
                  <w:rFonts w:ascii="Times New Roman" w:hAnsi="Times New Roman" w:cs="Times New Roman"/>
                  <w:sz w:val="24"/>
                  <w:szCs w:val="24"/>
                </w:rPr>
                <w:t xml:space="preserve"> /</w:t>
              </w:r>
            </w:ins>
            <w:commentRangeEnd w:id="83"/>
            <w:r w:rsidR="00DF6589">
              <w:commentReference w:id="83"/>
            </w:r>
            <w:r w:rsidRPr="34CB2CCE">
              <w:rPr>
                <w:rFonts w:ascii="Times New Roman" w:hAnsi="Times New Roman" w:cs="Times New Roman"/>
                <w:sz w:val="24"/>
                <w:szCs w:val="24"/>
              </w:rPr>
              <w:t xml:space="preserve"> riigilõivu osakaal  1</w:t>
            </w:r>
            <w:r w:rsidR="4550A5C0" w:rsidRPr="34CB2CCE">
              <w:rPr>
                <w:rFonts w:ascii="Times New Roman" w:hAnsi="Times New Roman" w:cs="Times New Roman"/>
                <w:sz w:val="24"/>
                <w:szCs w:val="24"/>
              </w:rPr>
              <w:t>,8%-0,5</w:t>
            </w:r>
            <w:r w:rsidRPr="34CB2CCE">
              <w:rPr>
                <w:rFonts w:ascii="Times New Roman" w:hAnsi="Times New Roman" w:cs="Times New Roman"/>
                <w:sz w:val="24"/>
                <w:szCs w:val="24"/>
              </w:rPr>
              <w:t>%</w:t>
            </w:r>
          </w:p>
        </w:tc>
        <w:tc>
          <w:tcPr>
            <w:tcW w:w="1842" w:type="dxa"/>
          </w:tcPr>
          <w:p w14:paraId="7B592713" w14:textId="2DA07937" w:rsidR="00DF6589" w:rsidRDefault="0E40D773" w:rsidP="004F5271">
            <w:pPr>
              <w:jc w:val="center"/>
              <w:rPr>
                <w:rFonts w:ascii="Times New Roman" w:hAnsi="Times New Roman" w:cs="Times New Roman"/>
                <w:sz w:val="24"/>
                <w:szCs w:val="24"/>
              </w:rPr>
            </w:pPr>
            <w:r w:rsidRPr="34CB2CCE">
              <w:rPr>
                <w:rFonts w:ascii="Times New Roman" w:hAnsi="Times New Roman" w:cs="Times New Roman"/>
                <w:sz w:val="24"/>
                <w:szCs w:val="24"/>
              </w:rPr>
              <w:t>Üle 512</w:t>
            </w:r>
            <w:commentRangeStart w:id="85"/>
            <w:ins w:id="86" w:author="Maarja-Liis Lall - JUSTDIGI" w:date="2025-09-15T08:30:00Z">
              <w:r w:rsidR="21C76596" w:rsidRPr="34CB2CCE">
                <w:rPr>
                  <w:rFonts w:ascii="Times New Roman" w:hAnsi="Times New Roman" w:cs="Times New Roman"/>
                  <w:sz w:val="24"/>
                  <w:szCs w:val="24"/>
                </w:rPr>
                <w:t xml:space="preserve"> </w:t>
              </w:r>
            </w:ins>
            <w:commentRangeEnd w:id="85"/>
            <w:r w:rsidR="00DF6589">
              <w:commentReference w:id="85"/>
            </w:r>
            <w:r w:rsidRPr="34CB2CCE">
              <w:rPr>
                <w:rFonts w:ascii="Times New Roman" w:hAnsi="Times New Roman" w:cs="Times New Roman"/>
                <w:sz w:val="24"/>
                <w:szCs w:val="24"/>
              </w:rPr>
              <w:t>000 €</w:t>
            </w:r>
            <w:commentRangeStart w:id="87"/>
            <w:ins w:id="88" w:author="Maarja-Liis Lall - JUSTDIGI" w:date="2025-09-15T08:30:00Z">
              <w:r w:rsidR="762570A4" w:rsidRPr="34CB2CCE">
                <w:rPr>
                  <w:rFonts w:ascii="Times New Roman" w:hAnsi="Times New Roman" w:cs="Times New Roman"/>
                  <w:sz w:val="24"/>
                  <w:szCs w:val="24"/>
                </w:rPr>
                <w:t xml:space="preserve"> /</w:t>
              </w:r>
            </w:ins>
            <w:commentRangeEnd w:id="87"/>
            <w:r w:rsidR="00DF6589">
              <w:commentReference w:id="87"/>
            </w:r>
            <w:r w:rsidRPr="34CB2CCE">
              <w:rPr>
                <w:rFonts w:ascii="Times New Roman" w:hAnsi="Times New Roman" w:cs="Times New Roman"/>
                <w:sz w:val="24"/>
                <w:szCs w:val="24"/>
              </w:rPr>
              <w:t xml:space="preserve"> riigilõivu osakaal alla 0,5%</w:t>
            </w:r>
          </w:p>
        </w:tc>
      </w:tr>
      <w:tr w:rsidR="00DF6589" w14:paraId="6A54651D" w14:textId="77777777" w:rsidTr="34CB2CCE">
        <w:tc>
          <w:tcPr>
            <w:tcW w:w="3397" w:type="dxa"/>
          </w:tcPr>
          <w:p w14:paraId="0B694D4A"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2022</w:t>
            </w:r>
          </w:p>
        </w:tc>
        <w:tc>
          <w:tcPr>
            <w:tcW w:w="2081" w:type="dxa"/>
          </w:tcPr>
          <w:p w14:paraId="61C6C694"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25</w:t>
            </w:r>
          </w:p>
        </w:tc>
        <w:tc>
          <w:tcPr>
            <w:tcW w:w="1747" w:type="dxa"/>
          </w:tcPr>
          <w:p w14:paraId="21BD0C89"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23</w:t>
            </w:r>
          </w:p>
        </w:tc>
        <w:tc>
          <w:tcPr>
            <w:tcW w:w="1842" w:type="dxa"/>
          </w:tcPr>
          <w:p w14:paraId="6C96A568"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69</w:t>
            </w:r>
          </w:p>
        </w:tc>
      </w:tr>
      <w:tr w:rsidR="00DF6589" w14:paraId="4E18B1F5" w14:textId="77777777" w:rsidTr="34CB2CCE">
        <w:tc>
          <w:tcPr>
            <w:tcW w:w="3397" w:type="dxa"/>
          </w:tcPr>
          <w:p w14:paraId="42B7FDC0"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2023</w:t>
            </w:r>
          </w:p>
        </w:tc>
        <w:tc>
          <w:tcPr>
            <w:tcW w:w="2081" w:type="dxa"/>
          </w:tcPr>
          <w:p w14:paraId="278E7E07"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26</w:t>
            </w:r>
          </w:p>
        </w:tc>
        <w:tc>
          <w:tcPr>
            <w:tcW w:w="1747" w:type="dxa"/>
          </w:tcPr>
          <w:p w14:paraId="20858CC4"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31</w:t>
            </w:r>
          </w:p>
        </w:tc>
        <w:tc>
          <w:tcPr>
            <w:tcW w:w="1842" w:type="dxa"/>
          </w:tcPr>
          <w:p w14:paraId="3E75F3D9"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68</w:t>
            </w:r>
          </w:p>
        </w:tc>
      </w:tr>
      <w:tr w:rsidR="00DF6589" w14:paraId="6C4281E5" w14:textId="77777777" w:rsidTr="34CB2CCE">
        <w:tc>
          <w:tcPr>
            <w:tcW w:w="3397" w:type="dxa"/>
          </w:tcPr>
          <w:p w14:paraId="246FF3F3"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2024</w:t>
            </w:r>
          </w:p>
        </w:tc>
        <w:tc>
          <w:tcPr>
            <w:tcW w:w="2081" w:type="dxa"/>
          </w:tcPr>
          <w:p w14:paraId="75EE72FD"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32</w:t>
            </w:r>
          </w:p>
        </w:tc>
        <w:tc>
          <w:tcPr>
            <w:tcW w:w="1747" w:type="dxa"/>
          </w:tcPr>
          <w:p w14:paraId="57BE3936"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26</w:t>
            </w:r>
          </w:p>
        </w:tc>
        <w:tc>
          <w:tcPr>
            <w:tcW w:w="1842" w:type="dxa"/>
          </w:tcPr>
          <w:p w14:paraId="37A5BCA3" w14:textId="77777777" w:rsidR="00DF6589" w:rsidRDefault="00DF6589" w:rsidP="004F5271">
            <w:pPr>
              <w:jc w:val="center"/>
              <w:rPr>
                <w:rFonts w:ascii="Times New Roman" w:hAnsi="Times New Roman" w:cs="Times New Roman"/>
                <w:sz w:val="24"/>
                <w:szCs w:val="24"/>
              </w:rPr>
            </w:pPr>
            <w:r>
              <w:rPr>
                <w:rFonts w:ascii="Times New Roman" w:hAnsi="Times New Roman" w:cs="Times New Roman"/>
                <w:sz w:val="24"/>
                <w:szCs w:val="24"/>
              </w:rPr>
              <w:t>62</w:t>
            </w:r>
          </w:p>
        </w:tc>
      </w:tr>
    </w:tbl>
    <w:p w14:paraId="700DE2A5" w14:textId="68BCE60C" w:rsidR="008241EE" w:rsidRPr="00CF72AC" w:rsidRDefault="00CF72AC" w:rsidP="34CB2CCE">
      <w:pPr>
        <w:spacing w:after="0" w:line="240" w:lineRule="auto"/>
        <w:jc w:val="both"/>
        <w:rPr>
          <w:rFonts w:ascii="Times New Roman" w:hAnsi="Times New Roman" w:cs="Times New Roman"/>
          <w:i/>
          <w:iCs/>
          <w:sz w:val="24"/>
          <w:szCs w:val="24"/>
        </w:rPr>
      </w:pPr>
      <w:commentRangeStart w:id="89"/>
      <w:r w:rsidRPr="34CB2CCE">
        <w:rPr>
          <w:rFonts w:ascii="Times New Roman" w:hAnsi="Times New Roman" w:cs="Times New Roman"/>
          <w:i/>
          <w:iCs/>
          <w:sz w:val="24"/>
          <w:szCs w:val="24"/>
        </w:rPr>
        <w:t xml:space="preserve">Tabel </w:t>
      </w:r>
      <w:del w:id="90" w:author="Maarja-Liis Lall - JUSTDIGI" w:date="2025-09-15T08:33:00Z">
        <w:r w:rsidRPr="34CB2CCE" w:rsidDel="00CF72AC">
          <w:rPr>
            <w:rFonts w:ascii="Times New Roman" w:hAnsi="Times New Roman" w:cs="Times New Roman"/>
            <w:i/>
            <w:iCs/>
            <w:sz w:val="24"/>
            <w:szCs w:val="24"/>
          </w:rPr>
          <w:delText>1</w:delText>
        </w:r>
      </w:del>
      <w:ins w:id="91" w:author="Maarja-Liis Lall - JUSTDIGI" w:date="2025-09-15T08:33:00Z">
        <w:r w:rsidR="6A676184" w:rsidRPr="34CB2CCE">
          <w:rPr>
            <w:rFonts w:ascii="Times New Roman" w:hAnsi="Times New Roman" w:cs="Times New Roman"/>
            <w:i/>
            <w:iCs/>
            <w:sz w:val="24"/>
            <w:szCs w:val="24"/>
          </w:rPr>
          <w:t>2</w:t>
        </w:r>
      </w:ins>
      <w:r w:rsidRPr="34CB2CCE">
        <w:rPr>
          <w:rFonts w:ascii="Times New Roman" w:hAnsi="Times New Roman" w:cs="Times New Roman"/>
          <w:i/>
          <w:iCs/>
          <w:sz w:val="24"/>
          <w:szCs w:val="24"/>
        </w:rPr>
        <w:t>.</w:t>
      </w:r>
      <w:commentRangeEnd w:id="89"/>
      <w:r>
        <w:commentReference w:id="89"/>
      </w:r>
    </w:p>
    <w:p w14:paraId="569E6D9D" w14:textId="77777777" w:rsidR="00CF72AC" w:rsidRDefault="00CF72AC" w:rsidP="0070624A">
      <w:pPr>
        <w:spacing w:after="0" w:line="240" w:lineRule="auto"/>
        <w:jc w:val="both"/>
        <w:rPr>
          <w:rFonts w:ascii="Times New Roman" w:hAnsi="Times New Roman" w:cs="Times New Roman"/>
          <w:sz w:val="24"/>
          <w:szCs w:val="24"/>
        </w:rPr>
      </w:pPr>
    </w:p>
    <w:p w14:paraId="0F8E48EB" w14:textId="7E05FD84" w:rsidR="00C97BB3" w:rsidRDefault="0046694C" w:rsidP="0070624A">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Statistika andmetel esitatakse kõige rohkem vaidlustusi suurema maksumusega riigihangetes, kus riigilõivu määr moodustab hankelepingu maksumusest 0,5% või vähem.</w:t>
      </w:r>
      <w:r w:rsidR="00F35099" w:rsidRPr="34CB2CCE">
        <w:rPr>
          <w:rFonts w:ascii="Times New Roman" w:hAnsi="Times New Roman" w:cs="Times New Roman"/>
          <w:sz w:val="24"/>
          <w:szCs w:val="24"/>
        </w:rPr>
        <w:t xml:space="preserve"> Riigihangetes, mill</w:t>
      </w:r>
      <w:r w:rsidR="00704393" w:rsidRPr="34CB2CCE">
        <w:rPr>
          <w:rFonts w:ascii="Times New Roman" w:hAnsi="Times New Roman" w:cs="Times New Roman"/>
          <w:sz w:val="24"/>
          <w:szCs w:val="24"/>
        </w:rPr>
        <w:t>e vaidlustamisel moodustaks riigilõiv</w:t>
      </w:r>
      <w:r w:rsidR="0062784C" w:rsidRPr="34CB2CCE">
        <w:rPr>
          <w:rFonts w:ascii="Times New Roman" w:hAnsi="Times New Roman" w:cs="Times New Roman"/>
          <w:sz w:val="24"/>
          <w:szCs w:val="24"/>
        </w:rPr>
        <w:t xml:space="preserve"> üle 2% (50 000 eurot ja vähem), </w:t>
      </w:r>
      <w:commentRangeStart w:id="92"/>
      <w:commentRangeStart w:id="93"/>
      <w:r w:rsidR="0062784C" w:rsidRPr="34CB2CCE">
        <w:rPr>
          <w:rFonts w:ascii="Times New Roman" w:hAnsi="Times New Roman" w:cs="Times New Roman"/>
          <w:sz w:val="24"/>
          <w:szCs w:val="24"/>
        </w:rPr>
        <w:t>vaidlustusi praktiliselt ei esitata.</w:t>
      </w:r>
      <w:commentRangeEnd w:id="92"/>
      <w:r>
        <w:commentReference w:id="92"/>
      </w:r>
      <w:commentRangeEnd w:id="93"/>
      <w:r>
        <w:commentReference w:id="93"/>
      </w:r>
    </w:p>
    <w:p w14:paraId="246F5607" w14:textId="77777777" w:rsidR="0046694C" w:rsidRDefault="0046694C" w:rsidP="0070624A">
      <w:pPr>
        <w:spacing w:after="0" w:line="240" w:lineRule="auto"/>
        <w:jc w:val="both"/>
        <w:rPr>
          <w:rFonts w:ascii="Times New Roman" w:hAnsi="Times New Roman" w:cs="Times New Roman"/>
          <w:sz w:val="24"/>
          <w:szCs w:val="24"/>
        </w:rPr>
      </w:pPr>
    </w:p>
    <w:p w14:paraId="23BCF078" w14:textId="611305C4" w:rsidR="0062784C" w:rsidRDefault="0062784C" w:rsidP="007062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Eeltoodust järeldub, et </w:t>
      </w:r>
      <w:r w:rsidR="00EC74F6">
        <w:rPr>
          <w:rFonts w:ascii="Times New Roman" w:hAnsi="Times New Roman" w:cs="Times New Roman"/>
          <w:sz w:val="24"/>
          <w:szCs w:val="24"/>
        </w:rPr>
        <w:t xml:space="preserve">eelnõuga kavandatavad riigilõivu määrad on kooskõlas Euroopa Liidu kohtu praktikaga ning ei </w:t>
      </w:r>
      <w:r w:rsidR="009B7EFE">
        <w:rPr>
          <w:rFonts w:ascii="Times New Roman" w:hAnsi="Times New Roman" w:cs="Times New Roman"/>
          <w:sz w:val="24"/>
          <w:szCs w:val="24"/>
        </w:rPr>
        <w:t>vähenda õiguskaitset</w:t>
      </w:r>
      <w:r w:rsidR="000A2F20">
        <w:rPr>
          <w:rFonts w:ascii="Times New Roman" w:hAnsi="Times New Roman" w:cs="Times New Roman"/>
          <w:sz w:val="24"/>
          <w:szCs w:val="24"/>
        </w:rPr>
        <w:t xml:space="preserve"> </w:t>
      </w:r>
      <w:proofErr w:type="spellStart"/>
      <w:r w:rsidR="000A2F20">
        <w:rPr>
          <w:rFonts w:ascii="Times New Roman" w:hAnsi="Times New Roman" w:cs="Times New Roman"/>
          <w:sz w:val="24"/>
          <w:szCs w:val="24"/>
        </w:rPr>
        <w:t>ebapropot</w:t>
      </w:r>
      <w:r w:rsidR="00437222">
        <w:rPr>
          <w:rFonts w:ascii="Times New Roman" w:hAnsi="Times New Roman" w:cs="Times New Roman"/>
          <w:sz w:val="24"/>
          <w:szCs w:val="24"/>
        </w:rPr>
        <w:t>sionaalselt</w:t>
      </w:r>
      <w:proofErr w:type="spellEnd"/>
      <w:r w:rsidR="009B7EFE">
        <w:rPr>
          <w:rFonts w:ascii="Times New Roman" w:hAnsi="Times New Roman" w:cs="Times New Roman"/>
          <w:sz w:val="24"/>
          <w:szCs w:val="24"/>
        </w:rPr>
        <w:t>.</w:t>
      </w:r>
    </w:p>
    <w:p w14:paraId="6E2010C3" w14:textId="77777777" w:rsidR="009B7EFE" w:rsidRDefault="009B7EFE" w:rsidP="0070624A">
      <w:pPr>
        <w:spacing w:after="0" w:line="240" w:lineRule="auto"/>
        <w:jc w:val="both"/>
        <w:rPr>
          <w:rFonts w:ascii="Times New Roman" w:hAnsi="Times New Roman" w:cs="Times New Roman"/>
          <w:sz w:val="24"/>
          <w:szCs w:val="24"/>
        </w:rPr>
      </w:pPr>
    </w:p>
    <w:p w14:paraId="6C09E94B" w14:textId="1D895E73" w:rsidR="009B7EFE" w:rsidRDefault="009B7EFE" w:rsidP="0070624A">
      <w:pPr>
        <w:spacing w:after="0" w:line="240" w:lineRule="auto"/>
        <w:jc w:val="both"/>
        <w:rPr>
          <w:rFonts w:ascii="Times New Roman" w:hAnsi="Times New Roman" w:cs="Times New Roman"/>
          <w:b/>
          <w:bCs/>
          <w:sz w:val="24"/>
          <w:szCs w:val="24"/>
        </w:rPr>
      </w:pPr>
      <w:r w:rsidRPr="009B7EFE">
        <w:rPr>
          <w:rFonts w:ascii="Times New Roman" w:hAnsi="Times New Roman" w:cs="Times New Roman"/>
          <w:b/>
          <w:bCs/>
          <w:sz w:val="24"/>
          <w:szCs w:val="24"/>
        </w:rPr>
        <w:t>Maksejõulisus</w:t>
      </w:r>
    </w:p>
    <w:p w14:paraId="52D57584" w14:textId="77777777" w:rsidR="009B7EFE" w:rsidRPr="009B7EFE" w:rsidRDefault="009B7EFE" w:rsidP="0070624A">
      <w:pPr>
        <w:spacing w:after="0" w:line="240" w:lineRule="auto"/>
        <w:jc w:val="both"/>
        <w:rPr>
          <w:rFonts w:ascii="Times New Roman" w:hAnsi="Times New Roman" w:cs="Times New Roman"/>
          <w:b/>
          <w:bCs/>
          <w:sz w:val="24"/>
          <w:szCs w:val="24"/>
        </w:rPr>
      </w:pPr>
    </w:p>
    <w:p w14:paraId="2D466A18" w14:textId="4153BB34" w:rsidR="00625115" w:rsidRDefault="00805323" w:rsidP="00625115">
      <w:pPr>
        <w:spacing w:after="0" w:line="240" w:lineRule="auto"/>
        <w:jc w:val="both"/>
        <w:rPr>
          <w:rFonts w:ascii="Times New Roman" w:hAnsi="Times New Roman" w:cs="Times New Roman"/>
          <w:sz w:val="24"/>
          <w:szCs w:val="24"/>
        </w:rPr>
      </w:pPr>
      <w:r w:rsidRPr="00805323">
        <w:rPr>
          <w:rFonts w:ascii="Times New Roman" w:hAnsi="Times New Roman" w:cs="Times New Roman"/>
          <w:sz w:val="24"/>
          <w:szCs w:val="24"/>
        </w:rPr>
        <w:t>Euroopa Kohus leidis kohtuasjas C‑61/14</w:t>
      </w:r>
      <w:r>
        <w:rPr>
          <w:rFonts w:ascii="Times New Roman" w:hAnsi="Times New Roman" w:cs="Times New Roman"/>
          <w:sz w:val="24"/>
          <w:szCs w:val="24"/>
        </w:rPr>
        <w:t xml:space="preserve">, et </w:t>
      </w:r>
      <w:r w:rsidRPr="00805323">
        <w:rPr>
          <w:rFonts w:ascii="Times New Roman" w:hAnsi="Times New Roman" w:cs="Times New Roman"/>
          <w:sz w:val="24"/>
          <w:szCs w:val="24"/>
        </w:rPr>
        <w:t>ettevõtja osalemiseks hankemenetluses peab tal olema vastav majanduslik ja finantsseisund</w:t>
      </w:r>
      <w:r w:rsidR="00991410">
        <w:rPr>
          <w:rStyle w:val="Allmrkuseviide"/>
          <w:rFonts w:ascii="Times New Roman" w:hAnsi="Times New Roman" w:cs="Times New Roman"/>
          <w:sz w:val="24"/>
          <w:szCs w:val="24"/>
        </w:rPr>
        <w:footnoteReference w:id="13"/>
      </w:r>
      <w:r w:rsidRPr="00805323">
        <w:rPr>
          <w:rFonts w:ascii="Times New Roman" w:hAnsi="Times New Roman" w:cs="Times New Roman"/>
          <w:sz w:val="24"/>
          <w:szCs w:val="24"/>
        </w:rPr>
        <w:t>.</w:t>
      </w:r>
      <w:r>
        <w:rPr>
          <w:rFonts w:ascii="Times New Roman" w:hAnsi="Times New Roman" w:cs="Times New Roman"/>
          <w:sz w:val="24"/>
          <w:szCs w:val="24"/>
        </w:rPr>
        <w:t xml:space="preserve"> </w:t>
      </w:r>
      <w:r w:rsidR="00625115" w:rsidRPr="00625115">
        <w:rPr>
          <w:rFonts w:ascii="Times New Roman" w:hAnsi="Times New Roman" w:cs="Times New Roman"/>
          <w:sz w:val="24"/>
          <w:szCs w:val="24"/>
        </w:rPr>
        <w:t>Majandusnäitajatele tuginedes saaks riigilõivumäärasid tõsta üksnes maksejõulisuse põhimõttega kooskõlas</w:t>
      </w:r>
      <w:r w:rsidR="00C44471">
        <w:rPr>
          <w:rFonts w:ascii="Times New Roman" w:hAnsi="Times New Roman" w:cs="Times New Roman"/>
          <w:sz w:val="24"/>
          <w:szCs w:val="24"/>
        </w:rPr>
        <w:t xml:space="preserve">. </w:t>
      </w:r>
      <w:commentRangeStart w:id="94"/>
      <w:r w:rsidR="004B25F3">
        <w:rPr>
          <w:rFonts w:ascii="Times New Roman" w:hAnsi="Times New Roman" w:cs="Times New Roman"/>
          <w:sz w:val="24"/>
          <w:szCs w:val="24"/>
        </w:rPr>
        <w:t>Maksejõulisust tõenda</w:t>
      </w:r>
      <w:r w:rsidR="008B1288">
        <w:rPr>
          <w:rFonts w:ascii="Times New Roman" w:hAnsi="Times New Roman" w:cs="Times New Roman"/>
          <w:sz w:val="24"/>
          <w:szCs w:val="24"/>
        </w:rPr>
        <w:t>ks</w:t>
      </w:r>
      <w:r w:rsidR="00625115">
        <w:rPr>
          <w:rFonts w:ascii="Times New Roman" w:hAnsi="Times New Roman" w:cs="Times New Roman"/>
          <w:sz w:val="24"/>
          <w:szCs w:val="24"/>
        </w:rPr>
        <w:t xml:space="preserve"> </w:t>
      </w:r>
      <w:r w:rsidR="00625115" w:rsidRPr="00625115">
        <w:rPr>
          <w:rFonts w:ascii="Times New Roman" w:hAnsi="Times New Roman" w:cs="Times New Roman"/>
          <w:sz w:val="24"/>
          <w:szCs w:val="24"/>
        </w:rPr>
        <w:t>ettevõtete majandusnäitajate paranemi</w:t>
      </w:r>
      <w:r w:rsidR="004B25F3">
        <w:rPr>
          <w:rFonts w:ascii="Times New Roman" w:hAnsi="Times New Roman" w:cs="Times New Roman"/>
          <w:sz w:val="24"/>
          <w:szCs w:val="24"/>
        </w:rPr>
        <w:t>ne</w:t>
      </w:r>
      <w:r w:rsidR="00DE2F30">
        <w:rPr>
          <w:rFonts w:ascii="Times New Roman" w:hAnsi="Times New Roman" w:cs="Times New Roman"/>
          <w:sz w:val="24"/>
          <w:szCs w:val="24"/>
        </w:rPr>
        <w:t>, mis kinnita</w:t>
      </w:r>
      <w:r w:rsidR="008B1288">
        <w:rPr>
          <w:rFonts w:ascii="Times New Roman" w:hAnsi="Times New Roman" w:cs="Times New Roman"/>
          <w:sz w:val="24"/>
          <w:szCs w:val="24"/>
        </w:rPr>
        <w:t>ks</w:t>
      </w:r>
      <w:r w:rsidR="00DE2F30">
        <w:rPr>
          <w:rFonts w:ascii="Times New Roman" w:hAnsi="Times New Roman" w:cs="Times New Roman"/>
          <w:sz w:val="24"/>
          <w:szCs w:val="24"/>
        </w:rPr>
        <w:t>,</w:t>
      </w:r>
      <w:r w:rsidR="00625115" w:rsidRPr="00625115">
        <w:rPr>
          <w:rFonts w:ascii="Times New Roman" w:hAnsi="Times New Roman" w:cs="Times New Roman"/>
          <w:sz w:val="24"/>
          <w:szCs w:val="24"/>
        </w:rPr>
        <w:t xml:space="preserve"> et isikutele oleks jätkuvalt tagatud õigusemõistmise kättesaadavus.</w:t>
      </w:r>
      <w:commentRangeEnd w:id="94"/>
      <w:r w:rsidR="003B2E87">
        <w:rPr>
          <w:rStyle w:val="Kommentaariviide"/>
        </w:rPr>
        <w:commentReference w:id="94"/>
      </w:r>
      <w:r w:rsidR="008B1288">
        <w:rPr>
          <w:rFonts w:ascii="Times New Roman" w:hAnsi="Times New Roman" w:cs="Times New Roman"/>
          <w:sz w:val="24"/>
          <w:szCs w:val="24"/>
        </w:rPr>
        <w:t xml:space="preserve"> Alltoodud tabelis on toodud ettevõtete </w:t>
      </w:r>
      <w:r w:rsidR="008B1288">
        <w:rPr>
          <w:rFonts w:ascii="Times New Roman" w:hAnsi="Times New Roman" w:cs="Times New Roman"/>
          <w:sz w:val="24"/>
          <w:szCs w:val="24"/>
        </w:rPr>
        <w:lastRenderedPageBreak/>
        <w:t>majandusnäitajad alates 2020. aastast</w:t>
      </w:r>
      <w:r w:rsidR="008B1288">
        <w:rPr>
          <w:rStyle w:val="Allmrkuseviide"/>
          <w:rFonts w:ascii="Times New Roman" w:hAnsi="Times New Roman" w:cs="Times New Roman"/>
          <w:sz w:val="24"/>
          <w:szCs w:val="24"/>
        </w:rPr>
        <w:footnoteReference w:id="14"/>
      </w:r>
      <w:r w:rsidR="00CC350D">
        <w:rPr>
          <w:rFonts w:ascii="Times New Roman" w:hAnsi="Times New Roman" w:cs="Times New Roman"/>
          <w:sz w:val="24"/>
          <w:szCs w:val="24"/>
        </w:rPr>
        <w:t xml:space="preserve">, </w:t>
      </w:r>
      <w:r w:rsidR="00CC350D" w:rsidRPr="00CB13AD">
        <w:rPr>
          <w:rFonts w:ascii="Times New Roman" w:hAnsi="Times New Roman" w:cs="Times New Roman"/>
          <w:sz w:val="24"/>
          <w:szCs w:val="24"/>
        </w:rPr>
        <w:t>kuid Statistikaameti andmetel on</w:t>
      </w:r>
      <w:r w:rsidR="004C582E" w:rsidRPr="00CB13AD">
        <w:rPr>
          <w:rFonts w:ascii="Times New Roman" w:hAnsi="Times New Roman" w:cs="Times New Roman"/>
          <w:sz w:val="24"/>
          <w:szCs w:val="24"/>
        </w:rPr>
        <w:t xml:space="preserve"> ettevõtjate majandustulemused paranenud iga-aastaselt alates 2016. aastas</w:t>
      </w:r>
      <w:r w:rsidR="00AF4DC3">
        <w:rPr>
          <w:rFonts w:ascii="Times New Roman" w:hAnsi="Times New Roman" w:cs="Times New Roman"/>
          <w:sz w:val="24"/>
          <w:szCs w:val="24"/>
        </w:rPr>
        <w:t>t kuni 2022.</w:t>
      </w:r>
      <w:r w:rsidR="004C582E">
        <w:rPr>
          <w:rFonts w:ascii="Times New Roman" w:hAnsi="Times New Roman" w:cs="Times New Roman"/>
          <w:sz w:val="24"/>
          <w:szCs w:val="24"/>
        </w:rPr>
        <w:t xml:space="preserve"> </w:t>
      </w:r>
    </w:p>
    <w:p w14:paraId="4E373568" w14:textId="77777777" w:rsidR="00A9756A" w:rsidRDefault="00A9756A" w:rsidP="0070624A">
      <w:pPr>
        <w:spacing w:after="0" w:line="240" w:lineRule="auto"/>
        <w:jc w:val="both"/>
        <w:rPr>
          <w:rFonts w:ascii="Times New Roman" w:hAnsi="Times New Roman" w:cs="Times New Roman"/>
          <w:sz w:val="24"/>
          <w:szCs w:val="24"/>
        </w:rPr>
      </w:pPr>
    </w:p>
    <w:tbl>
      <w:tblPr>
        <w:tblStyle w:val="Kontuurtabel"/>
        <w:tblW w:w="0" w:type="auto"/>
        <w:tblLayout w:type="fixed"/>
        <w:tblLook w:val="04A0" w:firstRow="1" w:lastRow="0" w:firstColumn="1" w:lastColumn="0" w:noHBand="0" w:noVBand="1"/>
      </w:tblPr>
      <w:tblGrid>
        <w:gridCol w:w="1823"/>
        <w:gridCol w:w="2016"/>
        <w:gridCol w:w="1401"/>
        <w:gridCol w:w="1276"/>
        <w:gridCol w:w="1189"/>
        <w:gridCol w:w="1356"/>
      </w:tblGrid>
      <w:tr w:rsidR="00BA5EA1" w14:paraId="1F3855F0" w14:textId="77777777" w:rsidTr="00027D0B">
        <w:tc>
          <w:tcPr>
            <w:tcW w:w="1823" w:type="dxa"/>
          </w:tcPr>
          <w:p w14:paraId="20377A85" w14:textId="77777777" w:rsidR="000B5050" w:rsidRDefault="000B5050" w:rsidP="00BA5EA1">
            <w:pPr>
              <w:jc w:val="center"/>
              <w:rPr>
                <w:rFonts w:ascii="Times New Roman" w:hAnsi="Times New Roman" w:cs="Times New Roman"/>
                <w:sz w:val="24"/>
                <w:szCs w:val="24"/>
              </w:rPr>
            </w:pPr>
          </w:p>
        </w:tc>
        <w:tc>
          <w:tcPr>
            <w:tcW w:w="2016" w:type="dxa"/>
          </w:tcPr>
          <w:p w14:paraId="0B63F85E" w14:textId="77777777" w:rsidR="000B5050" w:rsidRDefault="000B5050" w:rsidP="00BA5EA1">
            <w:pPr>
              <w:jc w:val="center"/>
              <w:rPr>
                <w:rFonts w:ascii="Times New Roman" w:hAnsi="Times New Roman" w:cs="Times New Roman"/>
                <w:sz w:val="24"/>
                <w:szCs w:val="24"/>
              </w:rPr>
            </w:pPr>
          </w:p>
        </w:tc>
        <w:tc>
          <w:tcPr>
            <w:tcW w:w="1401" w:type="dxa"/>
          </w:tcPr>
          <w:p w14:paraId="276784C1" w14:textId="4A0B66DA"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2020</w:t>
            </w:r>
          </w:p>
        </w:tc>
        <w:tc>
          <w:tcPr>
            <w:tcW w:w="1276" w:type="dxa"/>
          </w:tcPr>
          <w:p w14:paraId="153BDC88" w14:textId="0154A5C1"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2021</w:t>
            </w:r>
          </w:p>
        </w:tc>
        <w:tc>
          <w:tcPr>
            <w:tcW w:w="1189" w:type="dxa"/>
          </w:tcPr>
          <w:p w14:paraId="34881198" w14:textId="1A106D32"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2022</w:t>
            </w:r>
          </w:p>
        </w:tc>
        <w:tc>
          <w:tcPr>
            <w:tcW w:w="1356" w:type="dxa"/>
          </w:tcPr>
          <w:p w14:paraId="6317B2EF" w14:textId="064099A9"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2023</w:t>
            </w:r>
          </w:p>
        </w:tc>
      </w:tr>
      <w:tr w:rsidR="00BA5EA1" w14:paraId="1DD02F7A" w14:textId="77777777" w:rsidTr="00027D0B">
        <w:tc>
          <w:tcPr>
            <w:tcW w:w="1823" w:type="dxa"/>
          </w:tcPr>
          <w:p w14:paraId="4F45AD3B" w14:textId="60DE70F4" w:rsidR="000B5050" w:rsidRDefault="000B5050" w:rsidP="00BA5EA1">
            <w:pPr>
              <w:jc w:val="center"/>
              <w:rPr>
                <w:rFonts w:ascii="Times New Roman" w:hAnsi="Times New Roman" w:cs="Times New Roman"/>
                <w:sz w:val="24"/>
                <w:szCs w:val="24"/>
              </w:rPr>
            </w:pPr>
            <w:r w:rsidRPr="000A6A0F">
              <w:rPr>
                <w:rFonts w:ascii="Times New Roman" w:hAnsi="Times New Roman" w:cs="Times New Roman"/>
                <w:sz w:val="24"/>
                <w:szCs w:val="24"/>
              </w:rPr>
              <w:t>Müügitulu, tuhat eurot</w:t>
            </w:r>
          </w:p>
        </w:tc>
        <w:tc>
          <w:tcPr>
            <w:tcW w:w="2016" w:type="dxa"/>
          </w:tcPr>
          <w:p w14:paraId="3F13907E" w14:textId="4194AE05" w:rsidR="000B5050" w:rsidRDefault="000B5050" w:rsidP="00BA5EA1">
            <w:pPr>
              <w:jc w:val="center"/>
              <w:rPr>
                <w:rFonts w:ascii="Times New Roman" w:hAnsi="Times New Roman" w:cs="Times New Roman"/>
                <w:sz w:val="24"/>
                <w:szCs w:val="24"/>
              </w:rPr>
            </w:pPr>
            <w:r w:rsidRPr="00402121">
              <w:rPr>
                <w:rFonts w:ascii="Times New Roman" w:hAnsi="Times New Roman" w:cs="Times New Roman"/>
                <w:sz w:val="24"/>
                <w:szCs w:val="24"/>
              </w:rPr>
              <w:t>Kokku – kõik tegevusalad (v.a finants- ja kindlustustegevus)</w:t>
            </w:r>
          </w:p>
        </w:tc>
        <w:tc>
          <w:tcPr>
            <w:tcW w:w="1401" w:type="dxa"/>
          </w:tcPr>
          <w:p w14:paraId="05631CD5" w14:textId="1AB9172C" w:rsidR="000B5050" w:rsidRPr="00934B6C" w:rsidRDefault="00C51C02" w:rsidP="00BA5EA1">
            <w:pPr>
              <w:jc w:val="center"/>
              <w:rPr>
                <w:rFonts w:ascii="Times New Roman" w:hAnsi="Times New Roman" w:cs="Times New Roman"/>
                <w:sz w:val="24"/>
                <w:szCs w:val="24"/>
              </w:rPr>
            </w:pPr>
            <w:r w:rsidRPr="00934B6C">
              <w:rPr>
                <w:rFonts w:ascii="Times New Roman" w:hAnsi="Times New Roman" w:cs="Times New Roman"/>
                <w:sz w:val="24"/>
                <w:szCs w:val="24"/>
              </w:rPr>
              <w:t xml:space="preserve">66  </w:t>
            </w:r>
            <w:r w:rsidR="00BA5EA1" w:rsidRPr="00934B6C">
              <w:rPr>
                <w:rFonts w:ascii="Times New Roman" w:hAnsi="Times New Roman" w:cs="Times New Roman"/>
                <w:sz w:val="24"/>
                <w:szCs w:val="24"/>
              </w:rPr>
              <w:t>4</w:t>
            </w:r>
            <w:r w:rsidRPr="00934B6C">
              <w:rPr>
                <w:rFonts w:ascii="Times New Roman" w:hAnsi="Times New Roman" w:cs="Times New Roman"/>
                <w:sz w:val="24"/>
                <w:szCs w:val="24"/>
              </w:rPr>
              <w:t>83 653,7</w:t>
            </w:r>
          </w:p>
        </w:tc>
        <w:tc>
          <w:tcPr>
            <w:tcW w:w="1276" w:type="dxa"/>
          </w:tcPr>
          <w:p w14:paraId="6C9B065D" w14:textId="3D3DC2B3"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79 904 147,4</w:t>
            </w:r>
          </w:p>
        </w:tc>
        <w:tc>
          <w:tcPr>
            <w:tcW w:w="1189" w:type="dxa"/>
          </w:tcPr>
          <w:p w14:paraId="125020C3" w14:textId="76CED424"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98 513 181,3</w:t>
            </w:r>
          </w:p>
        </w:tc>
        <w:tc>
          <w:tcPr>
            <w:tcW w:w="1356" w:type="dxa"/>
          </w:tcPr>
          <w:p w14:paraId="27059FCC" w14:textId="667E61E1"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94 666 216, 80</w:t>
            </w:r>
          </w:p>
        </w:tc>
      </w:tr>
      <w:tr w:rsidR="00BA5EA1" w14:paraId="211D4F0F" w14:textId="77777777" w:rsidTr="00027D0B">
        <w:tc>
          <w:tcPr>
            <w:tcW w:w="1823" w:type="dxa"/>
          </w:tcPr>
          <w:p w14:paraId="56BA110B" w14:textId="3866B0C0" w:rsidR="000B5050" w:rsidRDefault="000B5050" w:rsidP="00BA5EA1">
            <w:pPr>
              <w:jc w:val="center"/>
              <w:rPr>
                <w:rFonts w:ascii="Times New Roman" w:hAnsi="Times New Roman" w:cs="Times New Roman"/>
                <w:sz w:val="24"/>
                <w:szCs w:val="24"/>
              </w:rPr>
            </w:pPr>
            <w:r w:rsidRPr="009417BD">
              <w:rPr>
                <w:rFonts w:ascii="Times New Roman" w:hAnsi="Times New Roman" w:cs="Times New Roman"/>
                <w:sz w:val="24"/>
                <w:szCs w:val="24"/>
              </w:rPr>
              <w:t>Ärikasum</w:t>
            </w:r>
            <w:r>
              <w:rPr>
                <w:rFonts w:ascii="Times New Roman" w:hAnsi="Times New Roman" w:cs="Times New Roman"/>
                <w:sz w:val="24"/>
                <w:szCs w:val="24"/>
              </w:rPr>
              <w:t xml:space="preserve"> </w:t>
            </w:r>
            <w:r w:rsidRPr="009417BD">
              <w:rPr>
                <w:rFonts w:ascii="Times New Roman" w:hAnsi="Times New Roman" w:cs="Times New Roman"/>
                <w:sz w:val="24"/>
                <w:szCs w:val="24"/>
              </w:rPr>
              <w:t>(-kahjum), tuhat eurot</w:t>
            </w:r>
          </w:p>
        </w:tc>
        <w:tc>
          <w:tcPr>
            <w:tcW w:w="2016" w:type="dxa"/>
          </w:tcPr>
          <w:p w14:paraId="3B2CB5E7" w14:textId="1497E7A8" w:rsidR="000B5050" w:rsidRDefault="000B5050" w:rsidP="00BA5EA1">
            <w:pPr>
              <w:jc w:val="center"/>
              <w:rPr>
                <w:rFonts w:ascii="Times New Roman" w:hAnsi="Times New Roman" w:cs="Times New Roman"/>
                <w:sz w:val="24"/>
                <w:szCs w:val="24"/>
              </w:rPr>
            </w:pPr>
            <w:r w:rsidRPr="00402121">
              <w:rPr>
                <w:rFonts w:ascii="Times New Roman" w:hAnsi="Times New Roman" w:cs="Times New Roman"/>
                <w:sz w:val="24"/>
                <w:szCs w:val="24"/>
              </w:rPr>
              <w:t>Kokku – kõik tegevusalad (v.a finants- ja kindlustustegevus)</w:t>
            </w:r>
          </w:p>
        </w:tc>
        <w:tc>
          <w:tcPr>
            <w:tcW w:w="1401" w:type="dxa"/>
          </w:tcPr>
          <w:p w14:paraId="65BAA565" w14:textId="14C887F2" w:rsidR="000B5050" w:rsidRPr="00934B6C" w:rsidRDefault="00180552" w:rsidP="00BA5EA1">
            <w:pPr>
              <w:jc w:val="center"/>
              <w:rPr>
                <w:rFonts w:ascii="Times New Roman" w:hAnsi="Times New Roman" w:cs="Times New Roman"/>
                <w:sz w:val="24"/>
                <w:szCs w:val="24"/>
              </w:rPr>
            </w:pPr>
            <w:r w:rsidRPr="00934B6C">
              <w:rPr>
                <w:rFonts w:ascii="Times New Roman" w:hAnsi="Times New Roman" w:cs="Times New Roman"/>
                <w:sz w:val="24"/>
                <w:szCs w:val="24"/>
              </w:rPr>
              <w:t>4 490 753,8</w:t>
            </w:r>
          </w:p>
        </w:tc>
        <w:tc>
          <w:tcPr>
            <w:tcW w:w="1276" w:type="dxa"/>
          </w:tcPr>
          <w:p w14:paraId="3D4B2FC4" w14:textId="0491BADF"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6 933 183,9</w:t>
            </w:r>
          </w:p>
        </w:tc>
        <w:tc>
          <w:tcPr>
            <w:tcW w:w="1189" w:type="dxa"/>
          </w:tcPr>
          <w:p w14:paraId="08744BAC" w14:textId="545E0C3F"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8 926 407,5</w:t>
            </w:r>
          </w:p>
        </w:tc>
        <w:tc>
          <w:tcPr>
            <w:tcW w:w="1356" w:type="dxa"/>
          </w:tcPr>
          <w:p w14:paraId="7087B450" w14:textId="3708B064"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5 745 565,3</w:t>
            </w:r>
          </w:p>
        </w:tc>
      </w:tr>
      <w:tr w:rsidR="00BA5EA1" w14:paraId="30F302C3" w14:textId="77777777" w:rsidTr="00027D0B">
        <w:tc>
          <w:tcPr>
            <w:tcW w:w="1823" w:type="dxa"/>
          </w:tcPr>
          <w:p w14:paraId="7C6EBECC" w14:textId="3C821339" w:rsidR="000B5050" w:rsidRDefault="000B5050" w:rsidP="00BA5EA1">
            <w:pPr>
              <w:jc w:val="center"/>
              <w:rPr>
                <w:rFonts w:ascii="Times New Roman" w:hAnsi="Times New Roman" w:cs="Times New Roman"/>
                <w:sz w:val="24"/>
                <w:szCs w:val="24"/>
              </w:rPr>
            </w:pPr>
            <w:r w:rsidRPr="006B24E8">
              <w:rPr>
                <w:rFonts w:ascii="Times New Roman" w:hAnsi="Times New Roman" w:cs="Times New Roman"/>
                <w:sz w:val="24"/>
                <w:szCs w:val="24"/>
              </w:rPr>
              <w:t>Aruandeaasta kasum (-kahjum), tuhat eurot</w:t>
            </w:r>
          </w:p>
        </w:tc>
        <w:tc>
          <w:tcPr>
            <w:tcW w:w="2016" w:type="dxa"/>
          </w:tcPr>
          <w:p w14:paraId="3F9A9BD5" w14:textId="3164E996" w:rsidR="000B5050" w:rsidRDefault="000B5050" w:rsidP="00BA5EA1">
            <w:pPr>
              <w:jc w:val="center"/>
              <w:rPr>
                <w:rFonts w:ascii="Times New Roman" w:hAnsi="Times New Roman" w:cs="Times New Roman"/>
                <w:sz w:val="24"/>
                <w:szCs w:val="24"/>
              </w:rPr>
            </w:pPr>
            <w:r w:rsidRPr="00402121">
              <w:rPr>
                <w:rFonts w:ascii="Times New Roman" w:hAnsi="Times New Roman" w:cs="Times New Roman"/>
                <w:sz w:val="24"/>
                <w:szCs w:val="24"/>
              </w:rPr>
              <w:t>Kokku – kõik tegevusalad (v.a finants- ja kindlustustegevus)</w:t>
            </w:r>
          </w:p>
        </w:tc>
        <w:tc>
          <w:tcPr>
            <w:tcW w:w="1401" w:type="dxa"/>
          </w:tcPr>
          <w:p w14:paraId="7BE42D22" w14:textId="0B744037" w:rsidR="000B5050" w:rsidRPr="00934B6C" w:rsidRDefault="00412D93" w:rsidP="00BA5EA1">
            <w:pPr>
              <w:jc w:val="center"/>
              <w:rPr>
                <w:rFonts w:ascii="Times New Roman" w:hAnsi="Times New Roman" w:cs="Times New Roman"/>
                <w:sz w:val="24"/>
                <w:szCs w:val="24"/>
              </w:rPr>
            </w:pPr>
            <w:r w:rsidRPr="00934B6C">
              <w:rPr>
                <w:rFonts w:ascii="Times New Roman" w:hAnsi="Times New Roman" w:cs="Times New Roman"/>
                <w:sz w:val="24"/>
                <w:szCs w:val="24"/>
              </w:rPr>
              <w:t>4 578 203,6</w:t>
            </w:r>
          </w:p>
        </w:tc>
        <w:tc>
          <w:tcPr>
            <w:tcW w:w="1276" w:type="dxa"/>
          </w:tcPr>
          <w:p w14:paraId="295920CF" w14:textId="179CF809"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7 937 599,3</w:t>
            </w:r>
          </w:p>
        </w:tc>
        <w:tc>
          <w:tcPr>
            <w:tcW w:w="1189" w:type="dxa"/>
          </w:tcPr>
          <w:p w14:paraId="5B4C644A" w14:textId="24CDB08A"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9 175 910,5</w:t>
            </w:r>
          </w:p>
        </w:tc>
        <w:tc>
          <w:tcPr>
            <w:tcW w:w="1356" w:type="dxa"/>
          </w:tcPr>
          <w:p w14:paraId="1CB0427A" w14:textId="01FA58A8"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6 636 271,2</w:t>
            </w:r>
          </w:p>
        </w:tc>
      </w:tr>
      <w:tr w:rsidR="00BA5EA1" w14:paraId="51E30409" w14:textId="77777777" w:rsidTr="00027D0B">
        <w:tc>
          <w:tcPr>
            <w:tcW w:w="1823" w:type="dxa"/>
          </w:tcPr>
          <w:p w14:paraId="75BDAE68" w14:textId="0573A0B3" w:rsidR="000B5050" w:rsidRDefault="000B5050" w:rsidP="00BA5EA1">
            <w:pPr>
              <w:jc w:val="center"/>
              <w:rPr>
                <w:rFonts w:ascii="Times New Roman" w:hAnsi="Times New Roman" w:cs="Times New Roman"/>
                <w:sz w:val="24"/>
                <w:szCs w:val="24"/>
              </w:rPr>
            </w:pPr>
            <w:r w:rsidRPr="00CC061F">
              <w:rPr>
                <w:rFonts w:ascii="Times New Roman" w:hAnsi="Times New Roman" w:cs="Times New Roman"/>
                <w:sz w:val="24"/>
                <w:szCs w:val="24"/>
              </w:rPr>
              <w:t>Müügitulu puhasrentaablus, %</w:t>
            </w:r>
          </w:p>
        </w:tc>
        <w:tc>
          <w:tcPr>
            <w:tcW w:w="2016" w:type="dxa"/>
          </w:tcPr>
          <w:p w14:paraId="08D8B522" w14:textId="5209DCEF" w:rsidR="000B5050" w:rsidRDefault="000B5050" w:rsidP="00BA5EA1">
            <w:pPr>
              <w:jc w:val="center"/>
              <w:rPr>
                <w:rFonts w:ascii="Times New Roman" w:hAnsi="Times New Roman" w:cs="Times New Roman"/>
                <w:sz w:val="24"/>
                <w:szCs w:val="24"/>
              </w:rPr>
            </w:pPr>
            <w:r w:rsidRPr="000B5050">
              <w:rPr>
                <w:rFonts w:ascii="Times New Roman" w:hAnsi="Times New Roman" w:cs="Times New Roman"/>
                <w:sz w:val="24"/>
                <w:szCs w:val="24"/>
              </w:rPr>
              <w:t>Kokku – kõik tegevusalad (v.a finants- ja kindlustustegevus</w:t>
            </w:r>
          </w:p>
        </w:tc>
        <w:tc>
          <w:tcPr>
            <w:tcW w:w="1401" w:type="dxa"/>
          </w:tcPr>
          <w:p w14:paraId="32AD14B0" w14:textId="68C8E6CA" w:rsidR="000B5050" w:rsidRPr="00934B6C" w:rsidRDefault="00934B6C" w:rsidP="00BA5EA1">
            <w:pPr>
              <w:jc w:val="center"/>
              <w:rPr>
                <w:rFonts w:ascii="Times New Roman" w:hAnsi="Times New Roman" w:cs="Times New Roman"/>
                <w:sz w:val="24"/>
                <w:szCs w:val="24"/>
              </w:rPr>
            </w:pPr>
            <w:r w:rsidRPr="00934B6C">
              <w:rPr>
                <w:rFonts w:ascii="Times New Roman" w:hAnsi="Times New Roman" w:cs="Times New Roman"/>
                <w:sz w:val="24"/>
                <w:szCs w:val="24"/>
              </w:rPr>
              <w:t>6,86</w:t>
            </w:r>
          </w:p>
        </w:tc>
        <w:tc>
          <w:tcPr>
            <w:tcW w:w="1276" w:type="dxa"/>
          </w:tcPr>
          <w:p w14:paraId="7CA99BCF" w14:textId="2D2D01DC"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9,90</w:t>
            </w:r>
          </w:p>
        </w:tc>
        <w:tc>
          <w:tcPr>
            <w:tcW w:w="1189" w:type="dxa"/>
          </w:tcPr>
          <w:p w14:paraId="11CB58D3" w14:textId="2E020F3A"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9,29</w:t>
            </w:r>
          </w:p>
        </w:tc>
        <w:tc>
          <w:tcPr>
            <w:tcW w:w="1356" w:type="dxa"/>
          </w:tcPr>
          <w:p w14:paraId="411B5D9C" w14:textId="200EE0D7" w:rsidR="000B5050" w:rsidRPr="00934B6C" w:rsidRDefault="000B5050" w:rsidP="00BA5EA1">
            <w:pPr>
              <w:jc w:val="center"/>
              <w:rPr>
                <w:rFonts w:ascii="Times New Roman" w:hAnsi="Times New Roman" w:cs="Times New Roman"/>
                <w:sz w:val="24"/>
                <w:szCs w:val="24"/>
              </w:rPr>
            </w:pPr>
            <w:r w:rsidRPr="00934B6C">
              <w:rPr>
                <w:rFonts w:ascii="Times New Roman" w:hAnsi="Times New Roman" w:cs="Times New Roman"/>
                <w:sz w:val="24"/>
                <w:szCs w:val="24"/>
              </w:rPr>
              <w:t>6,99</w:t>
            </w:r>
          </w:p>
        </w:tc>
      </w:tr>
    </w:tbl>
    <w:p w14:paraId="19ED010B" w14:textId="13320760" w:rsidR="00A8114B" w:rsidRPr="00CF72AC" w:rsidRDefault="00CF72AC" w:rsidP="34CB2CCE">
      <w:pPr>
        <w:spacing w:after="0" w:line="240" w:lineRule="auto"/>
        <w:rPr>
          <w:rFonts w:ascii="Times New Roman" w:hAnsi="Times New Roman" w:cs="Times New Roman"/>
          <w:i/>
          <w:iCs/>
          <w:sz w:val="24"/>
          <w:szCs w:val="24"/>
        </w:rPr>
      </w:pPr>
      <w:r w:rsidRPr="34CB2CCE">
        <w:rPr>
          <w:rFonts w:ascii="Times New Roman" w:hAnsi="Times New Roman" w:cs="Times New Roman"/>
          <w:i/>
          <w:iCs/>
          <w:sz w:val="24"/>
          <w:szCs w:val="24"/>
        </w:rPr>
        <w:t xml:space="preserve">Tabel </w:t>
      </w:r>
      <w:del w:id="95" w:author="Maarja-Liis Lall - JUSTDIGI" w:date="2025-09-15T08:33:00Z">
        <w:r w:rsidRPr="34CB2CCE" w:rsidDel="00CF72AC">
          <w:rPr>
            <w:rFonts w:ascii="Times New Roman" w:hAnsi="Times New Roman" w:cs="Times New Roman"/>
            <w:i/>
            <w:iCs/>
            <w:sz w:val="24"/>
            <w:szCs w:val="24"/>
          </w:rPr>
          <w:delText>2</w:delText>
        </w:r>
      </w:del>
      <w:ins w:id="96" w:author="Maarja-Liis Lall - JUSTDIGI" w:date="2025-09-15T08:33:00Z">
        <w:r w:rsidR="6A3649C6" w:rsidRPr="34CB2CCE">
          <w:rPr>
            <w:rFonts w:ascii="Times New Roman" w:hAnsi="Times New Roman" w:cs="Times New Roman"/>
            <w:i/>
            <w:iCs/>
            <w:sz w:val="24"/>
            <w:szCs w:val="24"/>
          </w:rPr>
          <w:t>3</w:t>
        </w:r>
      </w:ins>
      <w:r w:rsidRPr="34CB2CCE">
        <w:rPr>
          <w:rFonts w:ascii="Times New Roman" w:hAnsi="Times New Roman" w:cs="Times New Roman"/>
          <w:i/>
          <w:iCs/>
          <w:sz w:val="24"/>
          <w:szCs w:val="24"/>
        </w:rPr>
        <w:t>.</w:t>
      </w:r>
    </w:p>
    <w:p w14:paraId="672F1291" w14:textId="77777777" w:rsidR="00A9756A" w:rsidRDefault="00A9756A" w:rsidP="0070624A">
      <w:pPr>
        <w:spacing w:after="0" w:line="240" w:lineRule="auto"/>
        <w:jc w:val="both"/>
        <w:rPr>
          <w:rFonts w:ascii="Times New Roman" w:hAnsi="Times New Roman" w:cs="Times New Roman"/>
          <w:sz w:val="24"/>
          <w:szCs w:val="24"/>
        </w:rPr>
      </w:pPr>
    </w:p>
    <w:p w14:paraId="6408030A" w14:textId="29271C11" w:rsidR="000E200F" w:rsidRDefault="000E200F" w:rsidP="0070624A">
      <w:pPr>
        <w:spacing w:after="0" w:line="240" w:lineRule="auto"/>
        <w:jc w:val="both"/>
        <w:rPr>
          <w:rFonts w:ascii="Times New Roman" w:hAnsi="Times New Roman" w:cs="Times New Roman"/>
          <w:sz w:val="24"/>
          <w:szCs w:val="24"/>
        </w:rPr>
      </w:pPr>
      <w:commentRangeStart w:id="97"/>
      <w:del w:id="98" w:author="Maarja-Liis Lall - JUSTDIGI" w:date="2025-09-15T08:34:00Z">
        <w:r w:rsidRPr="34CB2CCE" w:rsidDel="000E200F">
          <w:rPr>
            <w:rFonts w:ascii="Times New Roman" w:hAnsi="Times New Roman" w:cs="Times New Roman"/>
            <w:sz w:val="24"/>
            <w:szCs w:val="24"/>
          </w:rPr>
          <w:delText>Eeltoodust järeldub, et a</w:delText>
        </w:r>
      </w:del>
      <w:commentRangeStart w:id="99"/>
      <w:ins w:id="100" w:author="Maarja-Liis Lall - JUSTDIGI" w:date="2025-09-15T08:34:00Z">
        <w:r w:rsidR="13D810CD" w:rsidRPr="34CB2CCE">
          <w:rPr>
            <w:rFonts w:ascii="Times New Roman" w:hAnsi="Times New Roman" w:cs="Times New Roman"/>
            <w:sz w:val="24"/>
            <w:szCs w:val="24"/>
          </w:rPr>
          <w:t>A</w:t>
        </w:r>
      </w:ins>
      <w:commentRangeEnd w:id="97"/>
      <w:r>
        <w:commentReference w:id="97"/>
      </w:r>
      <w:r w:rsidRPr="34CB2CCE">
        <w:rPr>
          <w:rFonts w:ascii="Times New Roman" w:hAnsi="Times New Roman" w:cs="Times New Roman"/>
          <w:sz w:val="24"/>
          <w:szCs w:val="24"/>
        </w:rPr>
        <w:t xml:space="preserve">valik-õiguslike toimingute </w:t>
      </w:r>
      <w:proofErr w:type="spellStart"/>
      <w:r w:rsidRPr="34CB2CCE">
        <w:rPr>
          <w:rFonts w:ascii="Times New Roman" w:hAnsi="Times New Roman" w:cs="Times New Roman"/>
          <w:sz w:val="24"/>
          <w:szCs w:val="24"/>
        </w:rPr>
        <w:t>riigilõivustamine</w:t>
      </w:r>
      <w:proofErr w:type="spellEnd"/>
      <w:r w:rsidRPr="34CB2CCE">
        <w:rPr>
          <w:rFonts w:ascii="Times New Roman" w:hAnsi="Times New Roman" w:cs="Times New Roman"/>
          <w:sz w:val="24"/>
          <w:szCs w:val="24"/>
        </w:rPr>
        <w:t xml:space="preserve"> on põhiseaduse tähenduses lubatud, kui toimingus sisaldub lõivu tasunud isiku jaoks vastuteene ning riigilõivuna küsitav rahasumma on mõeldud nimetatud toimingu tegemisega kaasnevate kulude katmiseks.</w:t>
      </w:r>
      <w:commentRangeEnd w:id="99"/>
      <w:r>
        <w:commentReference w:id="99"/>
      </w:r>
    </w:p>
    <w:p w14:paraId="1B429BC6" w14:textId="77777777" w:rsidR="00CE2B56" w:rsidRDefault="00CE2B56" w:rsidP="0070624A">
      <w:pPr>
        <w:spacing w:after="0" w:line="240" w:lineRule="auto"/>
        <w:jc w:val="both"/>
        <w:rPr>
          <w:rFonts w:ascii="Times New Roman" w:hAnsi="Times New Roman" w:cs="Times New Roman"/>
          <w:sz w:val="24"/>
          <w:szCs w:val="24"/>
        </w:rPr>
      </w:pPr>
    </w:p>
    <w:p w14:paraId="607BBED4" w14:textId="51C20618"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4. Eelnõu terminoloogia</w:t>
      </w:r>
    </w:p>
    <w:p w14:paraId="39ABB5FF" w14:textId="77777777" w:rsidR="00785C39" w:rsidRPr="0070624A" w:rsidRDefault="00785C39" w:rsidP="0070624A">
      <w:pPr>
        <w:spacing w:after="0" w:line="240" w:lineRule="auto"/>
        <w:jc w:val="both"/>
        <w:rPr>
          <w:rFonts w:ascii="Times New Roman" w:hAnsi="Times New Roman" w:cs="Times New Roman"/>
          <w:b/>
          <w:bCs/>
          <w:sz w:val="24"/>
          <w:szCs w:val="24"/>
        </w:rPr>
      </w:pPr>
    </w:p>
    <w:p w14:paraId="340AD340" w14:textId="03B04ACB" w:rsidR="00B7651B" w:rsidRPr="0070624A" w:rsidRDefault="00B7651B"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Eelnõuga ei võeta kasutusele uusi termineid</w:t>
      </w:r>
      <w:r w:rsidR="008C361C" w:rsidRPr="0070624A">
        <w:rPr>
          <w:rFonts w:ascii="Times New Roman" w:hAnsi="Times New Roman" w:cs="Times New Roman"/>
          <w:sz w:val="24"/>
          <w:szCs w:val="24"/>
        </w:rPr>
        <w:t>.</w:t>
      </w:r>
    </w:p>
    <w:p w14:paraId="321FF782" w14:textId="77777777" w:rsidR="007D13C9" w:rsidRPr="0070624A" w:rsidRDefault="007D13C9" w:rsidP="0070624A">
      <w:pPr>
        <w:spacing w:after="0" w:line="240" w:lineRule="auto"/>
        <w:jc w:val="both"/>
        <w:rPr>
          <w:rFonts w:ascii="Times New Roman" w:hAnsi="Times New Roman" w:cs="Times New Roman"/>
          <w:sz w:val="24"/>
          <w:szCs w:val="24"/>
        </w:rPr>
      </w:pPr>
    </w:p>
    <w:p w14:paraId="62275B16" w14:textId="66DD2287"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5. Eelnõu vastavus Euroopa Liidu õigusele</w:t>
      </w:r>
      <w:r w:rsidR="00C66D8D">
        <w:rPr>
          <w:rFonts w:ascii="Times New Roman" w:hAnsi="Times New Roman" w:cs="Times New Roman"/>
          <w:b/>
          <w:bCs/>
          <w:sz w:val="24"/>
          <w:szCs w:val="24"/>
        </w:rPr>
        <w:t xml:space="preserve"> ja </w:t>
      </w:r>
      <w:r w:rsidR="0022469F">
        <w:rPr>
          <w:rFonts w:ascii="Times New Roman" w:hAnsi="Times New Roman" w:cs="Times New Roman"/>
          <w:b/>
          <w:bCs/>
          <w:sz w:val="24"/>
          <w:szCs w:val="24"/>
        </w:rPr>
        <w:t>Eesti Vabariigi põhiseadusele</w:t>
      </w:r>
    </w:p>
    <w:p w14:paraId="6E32386E" w14:textId="7FA05178" w:rsidR="0022469F" w:rsidRDefault="6D20735F" w:rsidP="0070624A">
      <w:pPr>
        <w:spacing w:after="0" w:line="240" w:lineRule="auto"/>
        <w:jc w:val="both"/>
        <w:rPr>
          <w:rFonts w:ascii="Times New Roman" w:hAnsi="Times New Roman" w:cs="Times New Roman"/>
          <w:b/>
          <w:bCs/>
          <w:sz w:val="24"/>
          <w:szCs w:val="24"/>
        </w:rPr>
      </w:pPr>
      <w:commentRangeStart w:id="101"/>
      <w:commentRangeStart w:id="102"/>
      <w:r w:rsidRPr="1FAA7C9B">
        <w:rPr>
          <w:rFonts w:ascii="Times New Roman" w:hAnsi="Times New Roman" w:cs="Times New Roman"/>
          <w:b/>
          <w:bCs/>
          <w:sz w:val="24"/>
          <w:szCs w:val="24"/>
        </w:rPr>
        <w:t>5.1</w:t>
      </w:r>
      <w:r w:rsidR="120DAFCB" w:rsidRPr="1FAA7C9B">
        <w:rPr>
          <w:rFonts w:ascii="Times New Roman" w:hAnsi="Times New Roman" w:cs="Times New Roman"/>
          <w:b/>
          <w:bCs/>
          <w:sz w:val="24"/>
          <w:szCs w:val="24"/>
        </w:rPr>
        <w:t xml:space="preserve"> Eelnõu vastavus põhiseadusele</w:t>
      </w:r>
      <w:commentRangeEnd w:id="101"/>
      <w:r w:rsidR="005057FB">
        <w:commentReference w:id="101"/>
      </w:r>
      <w:commentRangeEnd w:id="102"/>
      <w:r w:rsidR="005057FB">
        <w:commentReference w:id="102"/>
      </w:r>
    </w:p>
    <w:p w14:paraId="1601E190" w14:textId="77777777" w:rsidR="00FD4D4B" w:rsidRDefault="00FD4D4B" w:rsidP="0070624A">
      <w:pPr>
        <w:spacing w:after="0" w:line="240" w:lineRule="auto"/>
        <w:jc w:val="both"/>
        <w:rPr>
          <w:rFonts w:ascii="Times New Roman" w:hAnsi="Times New Roman" w:cs="Times New Roman"/>
          <w:b/>
          <w:bCs/>
          <w:sz w:val="24"/>
          <w:szCs w:val="24"/>
        </w:rPr>
      </w:pPr>
    </w:p>
    <w:p w14:paraId="7F60D3DB" w14:textId="74550ED0" w:rsidR="00A748E0" w:rsidRDefault="004F6AD8" w:rsidP="004F6AD8">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Analüüs</w:t>
      </w:r>
      <w:r w:rsidR="00E91E03" w:rsidRPr="34CB2CCE">
        <w:rPr>
          <w:rFonts w:ascii="Times New Roman" w:hAnsi="Times New Roman" w:cs="Times New Roman"/>
          <w:sz w:val="24"/>
          <w:szCs w:val="24"/>
        </w:rPr>
        <w:t>is hinnatakse</w:t>
      </w:r>
      <w:ins w:id="103" w:author="Maarja-Liis Lall - JUSTDIGI" w:date="2025-09-15T08:35:00Z">
        <w:r w:rsidR="39C1F0E6" w:rsidRPr="34CB2CCE">
          <w:rPr>
            <w:rFonts w:ascii="Times New Roman" w:hAnsi="Times New Roman" w:cs="Times New Roman"/>
            <w:sz w:val="24"/>
            <w:szCs w:val="24"/>
          </w:rPr>
          <w:t>,</w:t>
        </w:r>
      </w:ins>
      <w:r w:rsidR="00E91E03" w:rsidRPr="34CB2CCE">
        <w:rPr>
          <w:rFonts w:ascii="Times New Roman" w:hAnsi="Times New Roman" w:cs="Times New Roman"/>
          <w:sz w:val="24"/>
          <w:szCs w:val="24"/>
        </w:rPr>
        <w:t xml:space="preserve"> </w:t>
      </w:r>
      <w:r w:rsidRPr="34CB2CCE">
        <w:rPr>
          <w:rFonts w:ascii="Times New Roman" w:hAnsi="Times New Roman" w:cs="Times New Roman"/>
          <w:sz w:val="24"/>
          <w:szCs w:val="24"/>
        </w:rPr>
        <w:t xml:space="preserve">kas kavandatud riigilõivude tõus on </w:t>
      </w:r>
      <w:r w:rsidR="00DA3623" w:rsidRPr="34CB2CCE">
        <w:rPr>
          <w:rFonts w:ascii="Times New Roman" w:hAnsi="Times New Roman" w:cs="Times New Roman"/>
          <w:sz w:val="24"/>
          <w:szCs w:val="24"/>
        </w:rPr>
        <w:t>kooskõlas põhiseaduse</w:t>
      </w:r>
      <w:r w:rsidR="00E91E03" w:rsidRPr="34CB2CCE">
        <w:rPr>
          <w:rFonts w:ascii="Times New Roman" w:hAnsi="Times New Roman" w:cs="Times New Roman"/>
          <w:sz w:val="24"/>
          <w:szCs w:val="24"/>
        </w:rPr>
        <w:t xml:space="preserve"> § 15 lõikes 1 sätestatud õigusega pöörduda kohtusse ning §</w:t>
      </w:r>
      <w:r w:rsidR="00D23B25" w:rsidRPr="34CB2CCE">
        <w:rPr>
          <w:rFonts w:ascii="Times New Roman" w:hAnsi="Times New Roman" w:cs="Times New Roman"/>
          <w:sz w:val="24"/>
          <w:szCs w:val="24"/>
        </w:rPr>
        <w:t>-s</w:t>
      </w:r>
      <w:r w:rsidR="00E91E03" w:rsidRPr="34CB2CCE">
        <w:rPr>
          <w:rFonts w:ascii="Times New Roman" w:hAnsi="Times New Roman" w:cs="Times New Roman"/>
          <w:sz w:val="24"/>
          <w:szCs w:val="24"/>
        </w:rPr>
        <w:t xml:space="preserve"> 11 sätestatud põhiõiguste piiramise proportsionaalsuse põhimõttega</w:t>
      </w:r>
      <w:r w:rsidR="00D23B25" w:rsidRPr="34CB2CCE">
        <w:rPr>
          <w:rFonts w:ascii="Times New Roman" w:hAnsi="Times New Roman" w:cs="Times New Roman"/>
          <w:sz w:val="24"/>
          <w:szCs w:val="24"/>
        </w:rPr>
        <w:t>.</w:t>
      </w:r>
    </w:p>
    <w:p w14:paraId="21790E46" w14:textId="77777777" w:rsidR="00D23B25" w:rsidRDefault="00D23B25" w:rsidP="004F6AD8">
      <w:pPr>
        <w:spacing w:after="0" w:line="240" w:lineRule="auto"/>
        <w:jc w:val="both"/>
        <w:rPr>
          <w:rFonts w:ascii="Times New Roman" w:hAnsi="Times New Roman" w:cs="Times New Roman"/>
          <w:sz w:val="24"/>
          <w:szCs w:val="24"/>
        </w:rPr>
      </w:pPr>
    </w:p>
    <w:p w14:paraId="72EECEC4" w14:textId="4DE0730C" w:rsidR="004F6AD8" w:rsidRPr="004F6AD8"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 xml:space="preserve">Riigikohus on oma praktikas (nt otsus asjas nr 3-4-1-10-12, p </w:t>
      </w:r>
      <w:r w:rsidR="009B7596">
        <w:rPr>
          <w:rFonts w:ascii="Times New Roman" w:hAnsi="Times New Roman" w:cs="Times New Roman"/>
          <w:sz w:val="24"/>
          <w:szCs w:val="24"/>
        </w:rPr>
        <w:t>28</w:t>
      </w:r>
      <w:r w:rsidRPr="004F6AD8">
        <w:rPr>
          <w:rFonts w:ascii="Times New Roman" w:hAnsi="Times New Roman" w:cs="Times New Roman"/>
          <w:sz w:val="24"/>
          <w:szCs w:val="24"/>
        </w:rPr>
        <w:t>) selgitanud, et kohtusse pöördumise õiguse riive tekib, kui riigilõivu tasumise kohustus takistab asja menetlusse võtmist. Samuti on Riigikohus korduvalt rõhutanud (nt otsus asjas nr 3-4-1-20-07, p 19), et kohtuliku kaitse õiguse riive legitiimne eesmärk on menetlusökonoomia. Riigilõivude puhul väljendub see riigi püüdluses suunata isikuid mitte esitama põhjendamatuid või pahatahtlikke kaebusi, mis võivad kohtusüsteemi üle koormata.</w:t>
      </w:r>
    </w:p>
    <w:p w14:paraId="676D40A3" w14:textId="77777777" w:rsidR="00F80840" w:rsidRDefault="00F80840" w:rsidP="004F6AD8">
      <w:pPr>
        <w:spacing w:after="0" w:line="240" w:lineRule="auto"/>
        <w:jc w:val="both"/>
        <w:rPr>
          <w:rFonts w:ascii="Times New Roman" w:hAnsi="Times New Roman" w:cs="Times New Roman"/>
          <w:sz w:val="24"/>
          <w:szCs w:val="24"/>
        </w:rPr>
      </w:pPr>
    </w:p>
    <w:p w14:paraId="4E7F3195" w14:textId="77D2B348" w:rsidR="004F6AD8" w:rsidRPr="004F6AD8" w:rsidRDefault="004F6AD8" w:rsidP="004F6AD8">
      <w:pPr>
        <w:spacing w:after="0" w:line="240" w:lineRule="auto"/>
        <w:jc w:val="both"/>
        <w:rPr>
          <w:ins w:id="104" w:author="Maarja-Liis Lall - JUSTDIGI" w:date="2025-09-15T08:36:00Z" w16du:dateUtc="2025-09-15T08:36:26Z"/>
          <w:rFonts w:ascii="Times New Roman" w:hAnsi="Times New Roman" w:cs="Times New Roman"/>
          <w:sz w:val="24"/>
          <w:szCs w:val="24"/>
        </w:rPr>
      </w:pPr>
      <w:r w:rsidRPr="34CB2CCE">
        <w:rPr>
          <w:rFonts w:ascii="Times New Roman" w:hAnsi="Times New Roman" w:cs="Times New Roman"/>
          <w:sz w:val="24"/>
          <w:szCs w:val="24"/>
        </w:rPr>
        <w:t>Lisaks menetlusökonoomiale on teiseks legitiimseks eesmärgiks riigi kulutuste osaline katmine kohtumõistmisest huvitatud isikute poolt</w:t>
      </w:r>
      <w:r w:rsidR="002E43AA" w:rsidRPr="34CB2CCE">
        <w:rPr>
          <w:rFonts w:ascii="Times New Roman" w:hAnsi="Times New Roman" w:cs="Times New Roman"/>
          <w:sz w:val="24"/>
          <w:szCs w:val="24"/>
        </w:rPr>
        <w:t xml:space="preserve"> </w:t>
      </w:r>
      <w:r w:rsidRPr="34CB2CCE">
        <w:rPr>
          <w:rFonts w:ascii="Times New Roman" w:hAnsi="Times New Roman" w:cs="Times New Roman"/>
          <w:sz w:val="24"/>
          <w:szCs w:val="24"/>
        </w:rPr>
        <w:t xml:space="preserve">(Riigikohtu otsus asjas nr 3-2-1-67-11, p 25.5). </w:t>
      </w:r>
    </w:p>
    <w:p w14:paraId="6C244A12" w14:textId="24A738BA" w:rsidR="34CB2CCE" w:rsidRDefault="34CB2CCE" w:rsidP="34CB2CCE">
      <w:pPr>
        <w:spacing w:after="0" w:line="240" w:lineRule="auto"/>
        <w:jc w:val="both"/>
        <w:rPr>
          <w:rFonts w:ascii="Times New Roman" w:hAnsi="Times New Roman" w:cs="Times New Roman"/>
          <w:sz w:val="24"/>
          <w:szCs w:val="24"/>
        </w:rPr>
      </w:pPr>
      <w:commentRangeStart w:id="105"/>
      <w:commentRangeEnd w:id="105"/>
      <w:r>
        <w:commentReference w:id="105"/>
      </w:r>
    </w:p>
    <w:p w14:paraId="009E0F0E" w14:textId="49E96D58" w:rsidR="004F6AD8" w:rsidRPr="004F6AD8" w:rsidRDefault="00D746AE" w:rsidP="004F6A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w:t>
      </w:r>
      <w:r w:rsidR="004F6AD8" w:rsidRPr="004F6AD8">
        <w:rPr>
          <w:rFonts w:ascii="Times New Roman" w:hAnsi="Times New Roman" w:cs="Times New Roman"/>
          <w:sz w:val="24"/>
          <w:szCs w:val="24"/>
        </w:rPr>
        <w:t xml:space="preserve">eletuskirjas on välja toodud, et </w:t>
      </w:r>
      <w:r>
        <w:rPr>
          <w:rFonts w:ascii="Times New Roman" w:hAnsi="Times New Roman" w:cs="Times New Roman"/>
          <w:sz w:val="24"/>
          <w:szCs w:val="24"/>
        </w:rPr>
        <w:t xml:space="preserve">eelnõu </w:t>
      </w:r>
      <w:r w:rsidR="004F6AD8" w:rsidRPr="004F6AD8">
        <w:rPr>
          <w:rFonts w:ascii="Times New Roman" w:hAnsi="Times New Roman" w:cs="Times New Roman"/>
          <w:sz w:val="24"/>
          <w:szCs w:val="24"/>
        </w:rPr>
        <w:t xml:space="preserve">eesmärgiks on taastada kulupõhisus, mis on RLS § 4 lõike 1 alusel kehtestatud üldpõhimõte. </w:t>
      </w:r>
    </w:p>
    <w:p w14:paraId="0C553AB6" w14:textId="77777777" w:rsidR="009F1A7A" w:rsidRDefault="009F1A7A" w:rsidP="004F6AD8">
      <w:pPr>
        <w:spacing w:after="0" w:line="240" w:lineRule="auto"/>
        <w:jc w:val="both"/>
        <w:rPr>
          <w:rFonts w:ascii="Times New Roman" w:hAnsi="Times New Roman" w:cs="Times New Roman"/>
          <w:sz w:val="24"/>
          <w:szCs w:val="24"/>
        </w:rPr>
      </w:pPr>
    </w:p>
    <w:p w14:paraId="7CE68C4A" w14:textId="379C5A35" w:rsidR="004F6AD8" w:rsidRPr="004F6AD8"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Põhiõiguse riive peab olema proportsionaalne, st sobiv, vajalik ja mõõdukas (Riigikohtu otsus asjas nr 3-4</w:t>
      </w:r>
      <w:r w:rsidR="009F1A7A">
        <w:rPr>
          <w:rFonts w:ascii="Times New Roman" w:hAnsi="Times New Roman" w:cs="Times New Roman"/>
          <w:sz w:val="24"/>
          <w:szCs w:val="24"/>
        </w:rPr>
        <w:t>-</w:t>
      </w:r>
      <w:r w:rsidRPr="004F6AD8">
        <w:rPr>
          <w:rFonts w:ascii="Times New Roman" w:hAnsi="Times New Roman" w:cs="Times New Roman"/>
          <w:sz w:val="24"/>
          <w:szCs w:val="24"/>
        </w:rPr>
        <w:t>1-16-08, p 29).</w:t>
      </w:r>
    </w:p>
    <w:p w14:paraId="33A0E440" w14:textId="69A3BD0F" w:rsidR="004F6AD8" w:rsidRPr="004F6AD8" w:rsidRDefault="004F6AD8" w:rsidP="004F6AD8">
      <w:pPr>
        <w:spacing w:after="0" w:line="240" w:lineRule="auto"/>
        <w:jc w:val="both"/>
        <w:rPr>
          <w:rFonts w:ascii="Times New Roman" w:hAnsi="Times New Roman" w:cs="Times New Roman"/>
          <w:sz w:val="24"/>
          <w:szCs w:val="24"/>
        </w:rPr>
      </w:pPr>
    </w:p>
    <w:p w14:paraId="24EA0187" w14:textId="77777777" w:rsidR="00B172EA"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 xml:space="preserve">Riigilõivu tõstmine on sobiv abinõu, et soodustada eesmärkide saavutamist. Uued riigilõivud aitavad katta </w:t>
      </w:r>
      <w:proofErr w:type="spellStart"/>
      <w:r w:rsidRPr="004F6AD8">
        <w:rPr>
          <w:rFonts w:ascii="Times New Roman" w:hAnsi="Times New Roman" w:cs="Times New Roman"/>
          <w:sz w:val="24"/>
          <w:szCs w:val="24"/>
        </w:rPr>
        <w:t>VaKo</w:t>
      </w:r>
      <w:proofErr w:type="spellEnd"/>
      <w:r w:rsidRPr="004F6AD8">
        <w:rPr>
          <w:rFonts w:ascii="Times New Roman" w:hAnsi="Times New Roman" w:cs="Times New Roman"/>
          <w:sz w:val="24"/>
          <w:szCs w:val="24"/>
        </w:rPr>
        <w:t xml:space="preserve"> tegelikke kulusid ja suunata vaidlustajaid kaalutletumalt oma kaebusi esitama. </w:t>
      </w:r>
      <w:r w:rsidR="00851BD1">
        <w:rPr>
          <w:rFonts w:ascii="Times New Roman" w:hAnsi="Times New Roman" w:cs="Times New Roman"/>
          <w:sz w:val="24"/>
          <w:szCs w:val="24"/>
        </w:rPr>
        <w:t xml:space="preserve"> </w:t>
      </w:r>
    </w:p>
    <w:p w14:paraId="4E63E076" w14:textId="77777777" w:rsidR="00B172EA" w:rsidRDefault="00B172EA" w:rsidP="004F6AD8">
      <w:pPr>
        <w:spacing w:after="0" w:line="240" w:lineRule="auto"/>
        <w:jc w:val="both"/>
        <w:rPr>
          <w:rFonts w:ascii="Times New Roman" w:hAnsi="Times New Roman" w:cs="Times New Roman"/>
          <w:sz w:val="24"/>
          <w:szCs w:val="24"/>
        </w:rPr>
      </w:pPr>
    </w:p>
    <w:p w14:paraId="3E613E59" w14:textId="09C58512" w:rsidR="004F6AD8" w:rsidRPr="004F6AD8" w:rsidRDefault="6D3EE306" w:rsidP="004F6AD8">
      <w:pPr>
        <w:spacing w:after="0" w:line="240" w:lineRule="auto"/>
        <w:jc w:val="both"/>
        <w:rPr>
          <w:rFonts w:ascii="Times New Roman" w:hAnsi="Times New Roman" w:cs="Times New Roman"/>
          <w:sz w:val="24"/>
          <w:szCs w:val="24"/>
        </w:rPr>
      </w:pPr>
      <w:r w:rsidRPr="1FAA7C9B">
        <w:rPr>
          <w:rFonts w:ascii="Times New Roman" w:hAnsi="Times New Roman" w:cs="Times New Roman"/>
          <w:sz w:val="24"/>
          <w:szCs w:val="24"/>
        </w:rPr>
        <w:t>Joonis</w:t>
      </w:r>
      <w:r w:rsidR="3764E64F" w:rsidRPr="1FAA7C9B">
        <w:rPr>
          <w:rFonts w:ascii="Times New Roman" w:hAnsi="Times New Roman" w:cs="Times New Roman"/>
          <w:sz w:val="24"/>
          <w:szCs w:val="24"/>
        </w:rPr>
        <w:t xml:space="preserve"> </w:t>
      </w:r>
      <w:r w:rsidRPr="1FAA7C9B">
        <w:rPr>
          <w:rFonts w:ascii="Times New Roman" w:hAnsi="Times New Roman" w:cs="Times New Roman"/>
          <w:sz w:val="24"/>
          <w:szCs w:val="24"/>
        </w:rPr>
        <w:t>1</w:t>
      </w:r>
      <w:r w:rsidR="65EDB382" w:rsidRPr="1FAA7C9B">
        <w:rPr>
          <w:rFonts w:ascii="Times New Roman" w:hAnsi="Times New Roman" w:cs="Times New Roman"/>
          <w:sz w:val="24"/>
          <w:szCs w:val="24"/>
        </w:rPr>
        <w:t xml:space="preserve"> näitab, et 2022. aastast on vaidlustuste arv olnud tõusutrendis</w:t>
      </w:r>
      <w:r w:rsidR="63795D40" w:rsidRPr="1FAA7C9B">
        <w:rPr>
          <w:rFonts w:ascii="Times New Roman" w:hAnsi="Times New Roman" w:cs="Times New Roman"/>
          <w:sz w:val="24"/>
          <w:szCs w:val="24"/>
        </w:rPr>
        <w:t>,</w:t>
      </w:r>
      <w:r w:rsidR="65EDB382" w:rsidRPr="1FAA7C9B">
        <w:rPr>
          <w:rFonts w:ascii="Times New Roman" w:hAnsi="Times New Roman" w:cs="Times New Roman"/>
          <w:sz w:val="24"/>
          <w:szCs w:val="24"/>
        </w:rPr>
        <w:t xml:space="preserve"> kasvades 50% võrreldes 2022. aastaga. </w:t>
      </w:r>
      <w:proofErr w:type="spellStart"/>
      <w:r w:rsidR="719E6250" w:rsidRPr="1FAA7C9B">
        <w:rPr>
          <w:rFonts w:ascii="Times New Roman" w:hAnsi="Times New Roman" w:cs="Times New Roman"/>
          <w:sz w:val="24"/>
          <w:szCs w:val="24"/>
        </w:rPr>
        <w:t>Läbi</w:t>
      </w:r>
      <w:commentRangeStart w:id="106"/>
      <w:del w:id="107" w:author="Maarja-Liis Lall - JUSTDIGI" w:date="2025-09-15T08:38:00Z">
        <w:r w:rsidR="00E025B2" w:rsidRPr="1FAA7C9B" w:rsidDel="6D3EE306">
          <w:rPr>
            <w:rFonts w:ascii="Times New Roman" w:hAnsi="Times New Roman" w:cs="Times New Roman"/>
            <w:sz w:val="24"/>
            <w:szCs w:val="24"/>
          </w:rPr>
          <w:delText xml:space="preserve"> </w:delText>
        </w:r>
      </w:del>
      <w:commentRangeEnd w:id="106"/>
      <w:r w:rsidR="00E025B2">
        <w:commentReference w:id="106"/>
      </w:r>
      <w:r w:rsidR="719E6250" w:rsidRPr="1FAA7C9B">
        <w:rPr>
          <w:rFonts w:ascii="Times New Roman" w:hAnsi="Times New Roman" w:cs="Times New Roman"/>
          <w:sz w:val="24"/>
          <w:szCs w:val="24"/>
        </w:rPr>
        <w:t>vaatamata</w:t>
      </w:r>
      <w:proofErr w:type="spellEnd"/>
      <w:r w:rsidR="719E6250" w:rsidRPr="1FAA7C9B">
        <w:rPr>
          <w:rFonts w:ascii="Times New Roman" w:hAnsi="Times New Roman" w:cs="Times New Roman"/>
          <w:sz w:val="24"/>
          <w:szCs w:val="24"/>
        </w:rPr>
        <w:t xml:space="preserve"> vaidlustusi oli 2022. aastal 46, 2023. aastal </w:t>
      </w:r>
      <w:r w:rsidR="365707EB" w:rsidRPr="1FAA7C9B">
        <w:rPr>
          <w:rFonts w:ascii="Times New Roman" w:hAnsi="Times New Roman" w:cs="Times New Roman"/>
          <w:sz w:val="24"/>
          <w:szCs w:val="24"/>
        </w:rPr>
        <w:t xml:space="preserve">62 ja </w:t>
      </w:r>
      <w:r w:rsidR="490A1C19" w:rsidRPr="1FAA7C9B">
        <w:rPr>
          <w:rFonts w:ascii="Times New Roman" w:hAnsi="Times New Roman" w:cs="Times New Roman"/>
          <w:sz w:val="24"/>
          <w:szCs w:val="24"/>
        </w:rPr>
        <w:t xml:space="preserve">2024. aastal </w:t>
      </w:r>
      <w:r w:rsidR="365707EB" w:rsidRPr="1FAA7C9B">
        <w:rPr>
          <w:rFonts w:ascii="Times New Roman" w:hAnsi="Times New Roman" w:cs="Times New Roman"/>
          <w:sz w:val="24"/>
          <w:szCs w:val="24"/>
        </w:rPr>
        <w:t>93</w:t>
      </w:r>
      <w:r w:rsidR="490A1C19" w:rsidRPr="1FAA7C9B">
        <w:rPr>
          <w:rFonts w:ascii="Times New Roman" w:hAnsi="Times New Roman" w:cs="Times New Roman"/>
          <w:sz w:val="24"/>
          <w:szCs w:val="24"/>
        </w:rPr>
        <w:t>, mis moodus</w:t>
      </w:r>
      <w:r w:rsidR="4BDB2E04" w:rsidRPr="1FAA7C9B">
        <w:rPr>
          <w:rFonts w:ascii="Times New Roman" w:hAnsi="Times New Roman" w:cs="Times New Roman"/>
          <w:sz w:val="24"/>
          <w:szCs w:val="24"/>
        </w:rPr>
        <w:t>tasid</w:t>
      </w:r>
      <w:r w:rsidR="490A1C19" w:rsidRPr="1FAA7C9B">
        <w:rPr>
          <w:rFonts w:ascii="Times New Roman" w:hAnsi="Times New Roman" w:cs="Times New Roman"/>
          <w:sz w:val="24"/>
          <w:szCs w:val="24"/>
        </w:rPr>
        <w:t xml:space="preserve"> menetlusse võetud vaidlustustest vastavalt </w:t>
      </w:r>
      <w:r w:rsidR="7B16D1AE" w:rsidRPr="1FAA7C9B">
        <w:rPr>
          <w:rFonts w:ascii="Times New Roman" w:hAnsi="Times New Roman" w:cs="Times New Roman"/>
          <w:sz w:val="24"/>
          <w:szCs w:val="24"/>
        </w:rPr>
        <w:t xml:space="preserve">37%, </w:t>
      </w:r>
      <w:r w:rsidR="1DD5B80F" w:rsidRPr="1FAA7C9B">
        <w:rPr>
          <w:rFonts w:ascii="Times New Roman" w:hAnsi="Times New Roman" w:cs="Times New Roman"/>
          <w:sz w:val="24"/>
          <w:szCs w:val="24"/>
        </w:rPr>
        <w:t xml:space="preserve">42% </w:t>
      </w:r>
      <w:r w:rsidR="3E113D8C" w:rsidRPr="1FAA7C9B">
        <w:rPr>
          <w:rFonts w:ascii="Times New Roman" w:hAnsi="Times New Roman" w:cs="Times New Roman"/>
          <w:sz w:val="24"/>
          <w:szCs w:val="24"/>
        </w:rPr>
        <w:t>ja 56%</w:t>
      </w:r>
      <w:r w:rsidR="4BDB2E04" w:rsidRPr="1FAA7C9B">
        <w:rPr>
          <w:rFonts w:ascii="Times New Roman" w:hAnsi="Times New Roman" w:cs="Times New Roman"/>
          <w:sz w:val="24"/>
          <w:szCs w:val="24"/>
        </w:rPr>
        <w:t xml:space="preserve">. </w:t>
      </w:r>
      <w:commentRangeStart w:id="108"/>
      <w:del w:id="109" w:author="Maarja-Liis Lall - JUSTDIGI" w:date="2025-09-15T08:38:00Z">
        <w:r w:rsidR="00E025B2" w:rsidRPr="1FAA7C9B" w:rsidDel="6D3EE306">
          <w:rPr>
            <w:rFonts w:ascii="Times New Roman" w:hAnsi="Times New Roman" w:cs="Times New Roman"/>
            <w:sz w:val="24"/>
            <w:szCs w:val="24"/>
          </w:rPr>
          <w:delText xml:space="preserve"> </w:delText>
        </w:r>
      </w:del>
      <w:commentRangeEnd w:id="108"/>
      <w:r w:rsidR="00E025B2">
        <w:commentReference w:id="108"/>
      </w:r>
      <w:r w:rsidR="65EDB382" w:rsidRPr="1FAA7C9B">
        <w:rPr>
          <w:rFonts w:ascii="Times New Roman" w:hAnsi="Times New Roman" w:cs="Times New Roman"/>
          <w:sz w:val="24"/>
          <w:szCs w:val="24"/>
        </w:rPr>
        <w:t xml:space="preserve">See olukord näitab, et </w:t>
      </w:r>
      <w:r w:rsidR="6CF9CCB5" w:rsidRPr="1FAA7C9B">
        <w:rPr>
          <w:rFonts w:ascii="Times New Roman" w:hAnsi="Times New Roman" w:cs="Times New Roman"/>
          <w:sz w:val="24"/>
          <w:szCs w:val="24"/>
        </w:rPr>
        <w:t xml:space="preserve">menetlusökonoomia suurendamiseks on ruumi. </w:t>
      </w:r>
      <w:r w:rsidR="1C904D36" w:rsidRPr="1FAA7C9B">
        <w:rPr>
          <w:rFonts w:ascii="Times New Roman" w:hAnsi="Times New Roman" w:cs="Times New Roman"/>
          <w:sz w:val="24"/>
          <w:szCs w:val="24"/>
        </w:rPr>
        <w:t xml:space="preserve">Järelikult on eelnõus pakutud lahendus sobiv. </w:t>
      </w:r>
      <w:r w:rsidR="65EDB382" w:rsidRPr="1FAA7C9B">
        <w:rPr>
          <w:rFonts w:ascii="Times New Roman" w:hAnsi="Times New Roman" w:cs="Times New Roman"/>
          <w:sz w:val="24"/>
          <w:szCs w:val="24"/>
        </w:rPr>
        <w:t xml:space="preserve">Riigilõivude tõstmine on </w:t>
      </w:r>
      <w:r w:rsidR="60092478" w:rsidRPr="1FAA7C9B">
        <w:rPr>
          <w:rFonts w:ascii="Times New Roman" w:hAnsi="Times New Roman" w:cs="Times New Roman"/>
          <w:sz w:val="24"/>
          <w:szCs w:val="24"/>
        </w:rPr>
        <w:t xml:space="preserve">samuti </w:t>
      </w:r>
      <w:r w:rsidR="65EDB382" w:rsidRPr="1FAA7C9B">
        <w:rPr>
          <w:rFonts w:ascii="Times New Roman" w:hAnsi="Times New Roman" w:cs="Times New Roman"/>
          <w:sz w:val="24"/>
          <w:szCs w:val="24"/>
        </w:rPr>
        <w:t>vajalik</w:t>
      </w:r>
      <w:r w:rsidR="28066FC0" w:rsidRPr="1FAA7C9B">
        <w:rPr>
          <w:rFonts w:ascii="Times New Roman" w:hAnsi="Times New Roman" w:cs="Times New Roman"/>
          <w:sz w:val="24"/>
          <w:szCs w:val="24"/>
        </w:rPr>
        <w:t xml:space="preserve"> abinõu</w:t>
      </w:r>
      <w:r w:rsidR="65EDB382" w:rsidRPr="1FAA7C9B">
        <w:rPr>
          <w:rFonts w:ascii="Times New Roman" w:hAnsi="Times New Roman" w:cs="Times New Roman"/>
          <w:sz w:val="24"/>
          <w:szCs w:val="24"/>
        </w:rPr>
        <w:t xml:space="preserve">, sest eesmärki ei ole võimalik saavutada mõne teise, vähem koormava, </w:t>
      </w:r>
      <w:commentRangeStart w:id="110"/>
      <w:r w:rsidR="65EDB382" w:rsidRPr="1FAA7C9B">
        <w:rPr>
          <w:rFonts w:ascii="Times New Roman" w:hAnsi="Times New Roman" w:cs="Times New Roman"/>
          <w:sz w:val="24"/>
          <w:szCs w:val="24"/>
        </w:rPr>
        <w:t xml:space="preserve">kuid sama efektiivse </w:t>
      </w:r>
      <w:r w:rsidR="28066FC0" w:rsidRPr="1FAA7C9B">
        <w:rPr>
          <w:rFonts w:ascii="Times New Roman" w:hAnsi="Times New Roman" w:cs="Times New Roman"/>
          <w:sz w:val="24"/>
          <w:szCs w:val="24"/>
        </w:rPr>
        <w:t>meetmega</w:t>
      </w:r>
      <w:r w:rsidR="65EDB382" w:rsidRPr="1FAA7C9B">
        <w:rPr>
          <w:rFonts w:ascii="Times New Roman" w:hAnsi="Times New Roman" w:cs="Times New Roman"/>
          <w:sz w:val="24"/>
          <w:szCs w:val="24"/>
        </w:rPr>
        <w:t xml:space="preserve">. </w:t>
      </w:r>
      <w:commentRangeEnd w:id="110"/>
      <w:r w:rsidR="00E025B2">
        <w:commentReference w:id="110"/>
      </w:r>
    </w:p>
    <w:p w14:paraId="33A1A0AB" w14:textId="4B46270A" w:rsidR="004F6AD8" w:rsidRPr="004F6AD8" w:rsidRDefault="004F6AD8" w:rsidP="004F6AD8">
      <w:pPr>
        <w:spacing w:after="0" w:line="240" w:lineRule="auto"/>
        <w:jc w:val="both"/>
        <w:rPr>
          <w:rFonts w:ascii="Times New Roman" w:hAnsi="Times New Roman" w:cs="Times New Roman"/>
          <w:sz w:val="24"/>
          <w:szCs w:val="24"/>
        </w:rPr>
      </w:pPr>
    </w:p>
    <w:p w14:paraId="692E5ACC" w14:textId="2143918B" w:rsidR="004F6AD8" w:rsidRPr="004F6AD8"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Mõõdukuse hindamisel tuleb kaaluda põhiõigusse sekkumise ulatust ja intensiivsust ning eesmärgi tähtsust. Riigikohus on märkinud, et riigilõivu eesmärk ei tohi olla riigile tulu teenimine, vaid menetluskulude katmine.</w:t>
      </w:r>
      <w:r w:rsidR="00DE0CDE">
        <w:rPr>
          <w:rFonts w:ascii="Times New Roman" w:hAnsi="Times New Roman" w:cs="Times New Roman"/>
          <w:sz w:val="24"/>
          <w:szCs w:val="24"/>
        </w:rPr>
        <w:t xml:space="preserve"> </w:t>
      </w:r>
      <w:r w:rsidRPr="004F6AD8">
        <w:rPr>
          <w:rFonts w:ascii="Times New Roman" w:hAnsi="Times New Roman" w:cs="Times New Roman"/>
          <w:sz w:val="24"/>
          <w:szCs w:val="24"/>
        </w:rPr>
        <w:t xml:space="preserve">Eelnõu kohaselt on </w:t>
      </w:r>
      <w:proofErr w:type="spellStart"/>
      <w:r w:rsidRPr="004F6AD8">
        <w:rPr>
          <w:rFonts w:ascii="Times New Roman" w:hAnsi="Times New Roman" w:cs="Times New Roman"/>
          <w:sz w:val="24"/>
          <w:szCs w:val="24"/>
        </w:rPr>
        <w:t>VaKo-l</w:t>
      </w:r>
      <w:proofErr w:type="spellEnd"/>
      <w:r w:rsidRPr="004F6AD8">
        <w:rPr>
          <w:rFonts w:ascii="Times New Roman" w:hAnsi="Times New Roman" w:cs="Times New Roman"/>
          <w:sz w:val="24"/>
          <w:szCs w:val="24"/>
        </w:rPr>
        <w:t xml:space="preserve"> ühe vaidlustuse lahendamise keskmine kulu 1995 eurot ja see võtab aega keskmiselt 20 päeva. Praegused riigilõivud (640 € ja 1280 €) katavad oluliselt vähem </w:t>
      </w:r>
      <w:r w:rsidR="00E24890">
        <w:rPr>
          <w:rFonts w:ascii="Times New Roman" w:hAnsi="Times New Roman" w:cs="Times New Roman"/>
          <w:sz w:val="24"/>
          <w:szCs w:val="24"/>
        </w:rPr>
        <w:t>kulusid</w:t>
      </w:r>
      <w:r w:rsidRPr="004F6AD8">
        <w:rPr>
          <w:rFonts w:ascii="Times New Roman" w:hAnsi="Times New Roman" w:cs="Times New Roman"/>
          <w:sz w:val="24"/>
          <w:szCs w:val="24"/>
        </w:rPr>
        <w:t xml:space="preserve"> kui </w:t>
      </w:r>
      <w:r w:rsidR="001A4F7E">
        <w:rPr>
          <w:rFonts w:ascii="Times New Roman" w:hAnsi="Times New Roman" w:cs="Times New Roman"/>
          <w:sz w:val="24"/>
          <w:szCs w:val="24"/>
        </w:rPr>
        <w:t>on</w:t>
      </w:r>
      <w:r w:rsidRPr="004F6AD8">
        <w:rPr>
          <w:rFonts w:ascii="Times New Roman" w:hAnsi="Times New Roman" w:cs="Times New Roman"/>
          <w:sz w:val="24"/>
          <w:szCs w:val="24"/>
        </w:rPr>
        <w:t xml:space="preserve"> </w:t>
      </w:r>
      <w:proofErr w:type="spellStart"/>
      <w:r w:rsidRPr="004F6AD8">
        <w:rPr>
          <w:rFonts w:ascii="Times New Roman" w:hAnsi="Times New Roman" w:cs="Times New Roman"/>
          <w:sz w:val="24"/>
          <w:szCs w:val="24"/>
        </w:rPr>
        <w:t>VaKo</w:t>
      </w:r>
      <w:proofErr w:type="spellEnd"/>
      <w:r w:rsidRPr="004F6AD8">
        <w:rPr>
          <w:rFonts w:ascii="Times New Roman" w:hAnsi="Times New Roman" w:cs="Times New Roman"/>
          <w:sz w:val="24"/>
          <w:szCs w:val="24"/>
        </w:rPr>
        <w:t xml:space="preserve"> tegelikud kulud. Kavandatavad uued riigilõivumäärad (1280 € alla rahvusvahelise piirmäära ja 2560 € üle rahvusvahelise piirmäära) on suunatud sellele, et katta vaidlustuse lahendamise</w:t>
      </w:r>
      <w:r w:rsidR="001D0C04">
        <w:rPr>
          <w:rFonts w:ascii="Times New Roman" w:hAnsi="Times New Roman" w:cs="Times New Roman"/>
          <w:sz w:val="24"/>
          <w:szCs w:val="24"/>
        </w:rPr>
        <w:t xml:space="preserve"> tööjõukulud</w:t>
      </w:r>
      <w:r w:rsidRPr="004F6AD8">
        <w:rPr>
          <w:rFonts w:ascii="Times New Roman" w:hAnsi="Times New Roman" w:cs="Times New Roman"/>
          <w:sz w:val="24"/>
          <w:szCs w:val="24"/>
        </w:rPr>
        <w:t>.</w:t>
      </w:r>
      <w:r w:rsidR="004A531D">
        <w:rPr>
          <w:rFonts w:ascii="Times New Roman" w:hAnsi="Times New Roman" w:cs="Times New Roman"/>
          <w:sz w:val="24"/>
          <w:szCs w:val="24"/>
        </w:rPr>
        <w:t xml:space="preserve"> Muud otsesed kulud ning kaudsed kulud kaetakse jätkuvalt riigi </w:t>
      </w:r>
      <w:r w:rsidR="00D82A10">
        <w:rPr>
          <w:rFonts w:ascii="Times New Roman" w:hAnsi="Times New Roman" w:cs="Times New Roman"/>
          <w:sz w:val="24"/>
          <w:szCs w:val="24"/>
        </w:rPr>
        <w:t>teiste vahendite arvelt.</w:t>
      </w:r>
      <w:r w:rsidRPr="004F6AD8">
        <w:rPr>
          <w:rFonts w:ascii="Times New Roman" w:hAnsi="Times New Roman" w:cs="Times New Roman"/>
          <w:sz w:val="24"/>
          <w:szCs w:val="24"/>
        </w:rPr>
        <w:t xml:space="preserve"> Alla rahvusvahelise piirmäära hangete puhul (1280 €) kataks lõiv üle poole tegelikust kulust, samas kui üle rahvusvahelise piirmäära hangete puhul (2560 €) ületaks see keskmist kulu, võimaldades ristsubsideerimist madalama maksumusega vaidlustuste puhul, mis on Riigikohtu poolt aktsepteeritud lähenemine</w:t>
      </w:r>
      <w:r w:rsidR="00F536F4">
        <w:rPr>
          <w:rFonts w:ascii="Times New Roman" w:hAnsi="Times New Roman" w:cs="Times New Roman"/>
          <w:sz w:val="24"/>
          <w:szCs w:val="24"/>
        </w:rPr>
        <w:t>.</w:t>
      </w:r>
      <w:r w:rsidR="00AD4082">
        <w:rPr>
          <w:rFonts w:ascii="Times New Roman" w:hAnsi="Times New Roman" w:cs="Times New Roman"/>
          <w:sz w:val="24"/>
          <w:szCs w:val="24"/>
        </w:rPr>
        <w:t xml:space="preserve"> Lisaks selgitati seletuskirja punktis </w:t>
      </w:r>
      <w:r w:rsidR="00816BB8">
        <w:rPr>
          <w:rFonts w:ascii="Times New Roman" w:hAnsi="Times New Roman" w:cs="Times New Roman"/>
          <w:sz w:val="24"/>
          <w:szCs w:val="24"/>
        </w:rPr>
        <w:t>3, et riigilõivu osakaal vaidlustatud hankelepingu maksumuse suhtes on mõõdukas ning ei</w:t>
      </w:r>
      <w:r w:rsidR="006059D8">
        <w:rPr>
          <w:rFonts w:ascii="Times New Roman" w:hAnsi="Times New Roman" w:cs="Times New Roman"/>
          <w:sz w:val="24"/>
          <w:szCs w:val="24"/>
        </w:rPr>
        <w:t xml:space="preserve"> tee takistusi õiguskaitse rakendamisel.</w:t>
      </w:r>
    </w:p>
    <w:p w14:paraId="325E4044" w14:textId="54A29860" w:rsidR="004F6AD8" w:rsidRPr="004F6AD8"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 xml:space="preserve"> </w:t>
      </w:r>
    </w:p>
    <w:p w14:paraId="3ACCD6A4" w14:textId="38C0554E" w:rsidR="00A2728A" w:rsidRDefault="004F6AD8" w:rsidP="004F6AD8">
      <w:pPr>
        <w:spacing w:after="0" w:line="240" w:lineRule="auto"/>
        <w:jc w:val="both"/>
        <w:rPr>
          <w:ins w:id="111" w:author="Maarja-Liis Lall - JUSTDIGI" w:date="2025-09-15T08:59:00Z" w16du:dateUtc="2025-09-15T08:59:17Z"/>
          <w:rFonts w:ascii="Times New Roman" w:hAnsi="Times New Roman" w:cs="Times New Roman"/>
          <w:sz w:val="24"/>
          <w:szCs w:val="24"/>
        </w:rPr>
      </w:pPr>
      <w:r w:rsidRPr="004F6AD8">
        <w:rPr>
          <w:rFonts w:ascii="Times New Roman" w:hAnsi="Times New Roman" w:cs="Times New Roman"/>
          <w:sz w:val="24"/>
          <w:szCs w:val="24"/>
        </w:rPr>
        <w:t>Riigihangete vaidlustusi esitavad valdavalt juriidilised isikud, kellel on eelduslikult paremad võimalused riigilõivude tasumiseks, kui füüsilistel isikutel.</w:t>
      </w:r>
      <w:r w:rsidR="00F973E4">
        <w:rPr>
          <w:rFonts w:ascii="Times New Roman" w:hAnsi="Times New Roman" w:cs="Times New Roman"/>
          <w:sz w:val="24"/>
          <w:szCs w:val="24"/>
        </w:rPr>
        <w:t xml:space="preserve"> Samuti on Statistikaameti andmetel </w:t>
      </w:r>
      <w:r w:rsidR="00F973E4" w:rsidRPr="1F8EEBF9">
        <w:rPr>
          <w:rFonts w:ascii="Times New Roman" w:hAnsi="Times New Roman" w:cs="Times New Roman"/>
          <w:sz w:val="24"/>
          <w:szCs w:val="24"/>
        </w:rPr>
        <w:t>ettevõt</w:t>
      </w:r>
      <w:ins w:id="112" w:author="Maarja-Liis Lall - JUSTDIGI" w:date="2025-09-15T08:54:00Z">
        <w:r w:rsidR="3501F6D0" w:rsidRPr="1F8EEBF9">
          <w:rPr>
            <w:rFonts w:ascii="Times New Roman" w:hAnsi="Times New Roman" w:cs="Times New Roman"/>
            <w:sz w:val="24"/>
            <w:szCs w:val="24"/>
          </w:rPr>
          <w:t>jate</w:t>
        </w:r>
      </w:ins>
      <w:del w:id="113" w:author="Maarja-Liis Lall - JUSTDIGI" w:date="2025-09-15T08:54:00Z">
        <w:r w:rsidRPr="1F8EEBF9" w:rsidDel="00F973E4">
          <w:rPr>
            <w:rFonts w:ascii="Times New Roman" w:hAnsi="Times New Roman" w:cs="Times New Roman"/>
            <w:sz w:val="24"/>
            <w:szCs w:val="24"/>
          </w:rPr>
          <w:delText>ete</w:delText>
        </w:r>
      </w:del>
      <w:r w:rsidR="00F973E4">
        <w:rPr>
          <w:rFonts w:ascii="Times New Roman" w:hAnsi="Times New Roman" w:cs="Times New Roman"/>
          <w:sz w:val="24"/>
          <w:szCs w:val="24"/>
        </w:rPr>
        <w:t xml:space="preserve"> majandusnäitajad paranenud alates 2016. </w:t>
      </w:r>
      <w:r w:rsidR="001F6CC0">
        <w:rPr>
          <w:rFonts w:ascii="Times New Roman" w:hAnsi="Times New Roman" w:cs="Times New Roman"/>
          <w:sz w:val="24"/>
          <w:szCs w:val="24"/>
        </w:rPr>
        <w:t>kuni 2022. aastani. 2023. aasta tulemus</w:t>
      </w:r>
      <w:r w:rsidR="00236985">
        <w:rPr>
          <w:rFonts w:ascii="Times New Roman" w:hAnsi="Times New Roman" w:cs="Times New Roman"/>
          <w:sz w:val="24"/>
          <w:szCs w:val="24"/>
        </w:rPr>
        <w:t xml:space="preserve">ed on küll </w:t>
      </w:r>
      <w:r w:rsidR="0040687A">
        <w:rPr>
          <w:rFonts w:ascii="Times New Roman" w:hAnsi="Times New Roman" w:cs="Times New Roman"/>
          <w:sz w:val="24"/>
          <w:szCs w:val="24"/>
        </w:rPr>
        <w:t>pisut alla</w:t>
      </w:r>
      <w:r w:rsidR="00236985">
        <w:rPr>
          <w:rFonts w:ascii="Times New Roman" w:hAnsi="Times New Roman" w:cs="Times New Roman"/>
          <w:sz w:val="24"/>
          <w:szCs w:val="24"/>
        </w:rPr>
        <w:t xml:space="preserve"> läinud</w:t>
      </w:r>
      <w:r w:rsidR="009E23B6">
        <w:rPr>
          <w:rFonts w:ascii="Times New Roman" w:hAnsi="Times New Roman" w:cs="Times New Roman"/>
          <w:sz w:val="24"/>
          <w:szCs w:val="24"/>
        </w:rPr>
        <w:t xml:space="preserve">, kuid ettevõtjate seis on ikkagi kordades parem kui aastal </w:t>
      </w:r>
      <w:r w:rsidR="00995B7C">
        <w:rPr>
          <w:rFonts w:ascii="Times New Roman" w:hAnsi="Times New Roman" w:cs="Times New Roman"/>
          <w:sz w:val="24"/>
          <w:szCs w:val="24"/>
        </w:rPr>
        <w:t xml:space="preserve">2007, mil praegu kehtivad riigilõivud kehtestati. </w:t>
      </w:r>
      <w:r w:rsidRPr="004F6AD8">
        <w:rPr>
          <w:rFonts w:ascii="Times New Roman" w:hAnsi="Times New Roman" w:cs="Times New Roman"/>
          <w:sz w:val="24"/>
          <w:szCs w:val="24"/>
        </w:rPr>
        <w:t>See vähendab ohtu, et riigilõivud muudavad kaebeõiguse illusoorseks.</w:t>
      </w:r>
      <w:r w:rsidR="00C354D9">
        <w:rPr>
          <w:rFonts w:ascii="Times New Roman" w:hAnsi="Times New Roman" w:cs="Times New Roman"/>
          <w:sz w:val="24"/>
          <w:szCs w:val="24"/>
        </w:rPr>
        <w:t xml:space="preserve"> </w:t>
      </w:r>
      <w:r w:rsidR="00A2728A">
        <w:rPr>
          <w:rFonts w:ascii="Times New Roman" w:hAnsi="Times New Roman" w:cs="Times New Roman"/>
          <w:sz w:val="24"/>
          <w:szCs w:val="24"/>
        </w:rPr>
        <w:t>Järelikult on valitud abinõu mõõdukas.</w:t>
      </w:r>
    </w:p>
    <w:p w14:paraId="5A42CAD4" w14:textId="1BC015BD" w:rsidR="77778561" w:rsidRDefault="429D063C" w:rsidP="77778561">
      <w:pPr>
        <w:spacing w:after="0" w:line="240" w:lineRule="auto"/>
        <w:jc w:val="both"/>
        <w:rPr>
          <w:rFonts w:ascii="Times New Roman" w:hAnsi="Times New Roman" w:cs="Times New Roman"/>
          <w:sz w:val="24"/>
          <w:szCs w:val="24"/>
        </w:rPr>
      </w:pPr>
      <w:commentRangeStart w:id="114"/>
      <w:commentRangeEnd w:id="114"/>
      <w:r>
        <w:rPr>
          <w:rStyle w:val="Kommentaariviide"/>
        </w:rPr>
        <w:commentReference w:id="114"/>
      </w:r>
    </w:p>
    <w:p w14:paraId="3F1CE997" w14:textId="68F5DA84" w:rsidR="004F6AD8" w:rsidRPr="004F6AD8" w:rsidRDefault="004F6AD8" w:rsidP="004F6AD8">
      <w:pPr>
        <w:spacing w:after="0" w:line="240" w:lineRule="auto"/>
        <w:jc w:val="both"/>
        <w:rPr>
          <w:rFonts w:ascii="Times New Roman" w:hAnsi="Times New Roman" w:cs="Times New Roman"/>
          <w:sz w:val="24"/>
          <w:szCs w:val="24"/>
        </w:rPr>
      </w:pPr>
      <w:r w:rsidRPr="004F6AD8">
        <w:rPr>
          <w:rFonts w:ascii="Times New Roman" w:hAnsi="Times New Roman" w:cs="Times New Roman"/>
          <w:sz w:val="24"/>
          <w:szCs w:val="24"/>
        </w:rPr>
        <w:t>Eelnõuga ei kaasne halduskoormuse kasvu ettevõtjatele, inimestele või vabaühendustele, sest muudatustega ei kaasne korralduslikke muudatusi.</w:t>
      </w:r>
    </w:p>
    <w:p w14:paraId="533A2636" w14:textId="5B1B96F8" w:rsidR="004F6AD8" w:rsidRPr="004F6AD8" w:rsidRDefault="004F6AD8" w:rsidP="004F6AD8">
      <w:pPr>
        <w:spacing w:after="0" w:line="240" w:lineRule="auto"/>
        <w:jc w:val="both"/>
        <w:rPr>
          <w:rFonts w:ascii="Times New Roman" w:hAnsi="Times New Roman" w:cs="Times New Roman"/>
          <w:sz w:val="24"/>
          <w:szCs w:val="24"/>
        </w:rPr>
      </w:pPr>
    </w:p>
    <w:p w14:paraId="29EB1692" w14:textId="0EEE381C" w:rsidR="00785C39" w:rsidRDefault="00A2728A" w:rsidP="004F6A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Kokkuvõttes on r</w:t>
      </w:r>
      <w:r w:rsidR="004F6AD8" w:rsidRPr="004F6AD8">
        <w:rPr>
          <w:rFonts w:ascii="Times New Roman" w:hAnsi="Times New Roman" w:cs="Times New Roman"/>
          <w:sz w:val="24"/>
          <w:szCs w:val="24"/>
        </w:rPr>
        <w:t>iive kohtuliku kaitse õigusesse</w:t>
      </w:r>
      <w:r>
        <w:rPr>
          <w:rFonts w:ascii="Times New Roman" w:hAnsi="Times New Roman" w:cs="Times New Roman"/>
          <w:sz w:val="24"/>
          <w:szCs w:val="24"/>
        </w:rPr>
        <w:t xml:space="preserve"> </w:t>
      </w:r>
      <w:r w:rsidR="004F6AD8" w:rsidRPr="004F6AD8">
        <w:rPr>
          <w:rFonts w:ascii="Times New Roman" w:hAnsi="Times New Roman" w:cs="Times New Roman"/>
          <w:sz w:val="24"/>
          <w:szCs w:val="24"/>
        </w:rPr>
        <w:t xml:space="preserve">legitiimsete eesmärkidega – menetlusökonoomia ja kulupõhisuse taastamine – põhjendatud ning proportsionaalne. </w:t>
      </w:r>
    </w:p>
    <w:p w14:paraId="1221E95B" w14:textId="77777777" w:rsidR="00955D3E" w:rsidRPr="0070624A" w:rsidRDefault="00955D3E" w:rsidP="0070624A">
      <w:pPr>
        <w:spacing w:after="0" w:line="240" w:lineRule="auto"/>
        <w:jc w:val="both"/>
        <w:rPr>
          <w:rFonts w:ascii="Times New Roman" w:hAnsi="Times New Roman" w:cs="Times New Roman"/>
          <w:b/>
          <w:bCs/>
          <w:sz w:val="24"/>
          <w:szCs w:val="24"/>
        </w:rPr>
      </w:pPr>
    </w:p>
    <w:p w14:paraId="705FD80F" w14:textId="5A085741" w:rsidR="000B5A07" w:rsidRPr="0070624A" w:rsidRDefault="1BAB44B6" w:rsidP="10663540">
      <w:pPr>
        <w:spacing w:after="0" w:line="240" w:lineRule="auto"/>
        <w:jc w:val="both"/>
        <w:rPr>
          <w:ins w:id="115" w:author="Maarja-Liis Lall - JUSTDIGI" w:date="2025-09-15T08:59:00Z" w16du:dateUtc="2025-09-15T08:59:58Z"/>
          <w:rFonts w:ascii="Times New Roman" w:hAnsi="Times New Roman" w:cs="Times New Roman"/>
          <w:sz w:val="24"/>
          <w:szCs w:val="24"/>
        </w:rPr>
      </w:pPr>
      <w:r w:rsidRPr="1FAA7C9B">
        <w:rPr>
          <w:rFonts w:ascii="Times New Roman" w:hAnsi="Times New Roman" w:cs="Times New Roman"/>
          <w:b/>
          <w:bCs/>
          <w:sz w:val="24"/>
          <w:szCs w:val="24"/>
        </w:rPr>
        <w:t>5.2</w:t>
      </w:r>
      <w:r w:rsidRPr="1FAA7C9B">
        <w:rPr>
          <w:rFonts w:ascii="Times New Roman" w:hAnsi="Times New Roman" w:cs="Times New Roman"/>
          <w:b/>
          <w:bCs/>
          <w:sz w:val="24"/>
          <w:szCs w:val="24"/>
          <w:rPrChange w:id="116" w:author="Maarja-Liis Lall - JUSTDIGI" w:date="2025-09-15T12:00:00Z">
            <w:rPr>
              <w:rFonts w:ascii="Times New Roman" w:hAnsi="Times New Roman" w:cs="Times New Roman"/>
              <w:sz w:val="24"/>
              <w:szCs w:val="24"/>
            </w:rPr>
          </w:rPrChange>
        </w:rPr>
        <w:t xml:space="preserve"> </w:t>
      </w:r>
      <w:ins w:id="117" w:author="Maarja-Liis Lall - JUSTDIGI" w:date="2025-09-15T09:00:00Z">
        <w:r w:rsidR="0F514C6E" w:rsidRPr="1FAA7C9B">
          <w:rPr>
            <w:rFonts w:ascii="Times New Roman" w:hAnsi="Times New Roman" w:cs="Times New Roman"/>
            <w:b/>
            <w:bCs/>
            <w:sz w:val="24"/>
            <w:szCs w:val="24"/>
            <w:rPrChange w:id="118" w:author="Maarja-Liis Lall - JUSTDIGI" w:date="2025-09-15T12:00:00Z">
              <w:rPr>
                <w:rFonts w:ascii="Times New Roman" w:hAnsi="Times New Roman" w:cs="Times New Roman"/>
                <w:sz w:val="24"/>
                <w:szCs w:val="24"/>
              </w:rPr>
            </w:rPrChange>
          </w:rPr>
          <w:t xml:space="preserve">Eelnõu </w:t>
        </w:r>
        <w:r w:rsidR="4DBA0E4B" w:rsidRPr="1FAA7C9B">
          <w:rPr>
            <w:rFonts w:ascii="Times New Roman" w:hAnsi="Times New Roman" w:cs="Times New Roman"/>
            <w:b/>
            <w:bCs/>
            <w:sz w:val="24"/>
            <w:szCs w:val="24"/>
            <w:rPrChange w:id="119" w:author="Maarja-Liis Lall - JUSTDIGI" w:date="2025-09-15T09:00:00Z">
              <w:rPr>
                <w:rFonts w:ascii="Times New Roman" w:hAnsi="Times New Roman" w:cs="Times New Roman"/>
                <w:sz w:val="24"/>
                <w:szCs w:val="24"/>
              </w:rPr>
            </w:rPrChange>
          </w:rPr>
          <w:t>puutumus Euroopa Liidu õigusega</w:t>
        </w:r>
      </w:ins>
    </w:p>
    <w:p w14:paraId="5E59F59A" w14:textId="7FF051D6" w:rsidR="000B5A07" w:rsidRPr="0070624A" w:rsidRDefault="000B5A07" w:rsidP="10663540">
      <w:pPr>
        <w:spacing w:after="0" w:line="240" w:lineRule="auto"/>
        <w:jc w:val="both"/>
        <w:rPr>
          <w:ins w:id="120" w:author="Maarja-Liis Lall - JUSTDIGI" w:date="2025-09-15T08:59:00Z" w16du:dateUtc="2025-09-15T08:59:58Z"/>
          <w:rFonts w:ascii="Times New Roman" w:hAnsi="Times New Roman" w:cs="Times New Roman"/>
          <w:sz w:val="24"/>
          <w:szCs w:val="24"/>
        </w:rPr>
      </w:pPr>
    </w:p>
    <w:p w14:paraId="0043D25B" w14:textId="58FF7791" w:rsidR="000B5A07" w:rsidRPr="0070624A" w:rsidRDefault="003901A6" w:rsidP="0070624A">
      <w:pPr>
        <w:spacing w:after="0" w:line="240" w:lineRule="auto"/>
        <w:jc w:val="both"/>
        <w:rPr>
          <w:rFonts w:ascii="Times New Roman" w:hAnsi="Times New Roman" w:cs="Times New Roman"/>
          <w:sz w:val="24"/>
          <w:szCs w:val="24"/>
        </w:rPr>
      </w:pPr>
      <w:commentRangeStart w:id="121"/>
      <w:commentRangeStart w:id="122"/>
      <w:r w:rsidRPr="10663540">
        <w:rPr>
          <w:rFonts w:ascii="Times New Roman" w:hAnsi="Times New Roman" w:cs="Times New Roman"/>
          <w:sz w:val="24"/>
          <w:szCs w:val="24"/>
        </w:rPr>
        <w:t xml:space="preserve">Eelnõu </w:t>
      </w:r>
      <w:r w:rsidR="00ED3989" w:rsidRPr="0070624A">
        <w:rPr>
          <w:rFonts w:ascii="Times New Roman" w:hAnsi="Times New Roman" w:cs="Times New Roman"/>
          <w:sz w:val="24"/>
          <w:szCs w:val="24"/>
        </w:rPr>
        <w:t>o</w:t>
      </w:r>
      <w:r w:rsidR="000163EC" w:rsidRPr="0070624A">
        <w:rPr>
          <w:rFonts w:ascii="Times New Roman" w:hAnsi="Times New Roman" w:cs="Times New Roman"/>
          <w:sz w:val="24"/>
          <w:szCs w:val="24"/>
        </w:rPr>
        <w:t>ma</w:t>
      </w:r>
      <w:r w:rsidR="00661E83" w:rsidRPr="0070624A">
        <w:rPr>
          <w:rFonts w:ascii="Times New Roman" w:hAnsi="Times New Roman" w:cs="Times New Roman"/>
          <w:sz w:val="24"/>
          <w:szCs w:val="24"/>
        </w:rPr>
        <w:t>b</w:t>
      </w:r>
      <w:r w:rsidR="3ECB2B47" w:rsidRPr="0070624A">
        <w:rPr>
          <w:rFonts w:ascii="Times New Roman" w:hAnsi="Times New Roman" w:cs="Times New Roman"/>
          <w:sz w:val="24"/>
          <w:szCs w:val="24"/>
        </w:rPr>
        <w:t xml:space="preserve"> puutumust</w:t>
      </w:r>
      <w:r w:rsidRPr="0070624A">
        <w:rPr>
          <w:rFonts w:ascii="Times New Roman" w:hAnsi="Times New Roman" w:cs="Times New Roman"/>
          <w:sz w:val="24"/>
          <w:szCs w:val="24"/>
        </w:rPr>
        <w:t xml:space="preserve"> Euroopa Liidu õigusega.</w:t>
      </w:r>
      <w:r w:rsidR="03DC97D6" w:rsidRPr="0070624A">
        <w:rPr>
          <w:rFonts w:ascii="Times New Roman" w:hAnsi="Times New Roman" w:cs="Times New Roman"/>
          <w:sz w:val="24"/>
          <w:szCs w:val="24"/>
        </w:rPr>
        <w:t xml:space="preserve"> </w:t>
      </w:r>
      <w:r w:rsidR="1FC9DDA5" w:rsidRPr="0070624A">
        <w:rPr>
          <w:rFonts w:ascii="Times New Roman" w:hAnsi="Times New Roman" w:cs="Times New Roman"/>
          <w:sz w:val="24"/>
          <w:szCs w:val="24"/>
        </w:rPr>
        <w:t>Eelnõu on kooskõlas</w:t>
      </w:r>
      <w:r w:rsidR="000B5A07" w:rsidRPr="0070624A">
        <w:rPr>
          <w:rFonts w:ascii="Times New Roman" w:hAnsi="Times New Roman" w:cs="Times New Roman"/>
          <w:sz w:val="24"/>
          <w:szCs w:val="24"/>
        </w:rPr>
        <w:t>:</w:t>
      </w:r>
      <w:r w:rsidR="1FC9DDA5" w:rsidRPr="0070624A">
        <w:rPr>
          <w:rFonts w:ascii="Times New Roman" w:hAnsi="Times New Roman" w:cs="Times New Roman"/>
          <w:sz w:val="24"/>
          <w:szCs w:val="24"/>
        </w:rPr>
        <w:t xml:space="preserve"> </w:t>
      </w:r>
    </w:p>
    <w:p w14:paraId="0DCF9557" w14:textId="7FB9707F" w:rsidR="00D02E1A" w:rsidRPr="0070624A" w:rsidRDefault="001A7BE8"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Nõukogu direktiiv, 21. detsember 1989, riiklike tarne- ja ehitustöölepingute sõlmimise läbivaatamise korra kohaldamisega seotud õigus- ja haldusnormide kooskõlastamise kohta</w:t>
      </w:r>
      <w:r w:rsidR="00883386" w:rsidRPr="00883386">
        <w:rPr>
          <w:rFonts w:ascii="Times New Roman" w:hAnsi="Times New Roman" w:cs="Times New Roman"/>
          <w:sz w:val="24"/>
          <w:szCs w:val="24"/>
        </w:rPr>
        <w:t xml:space="preserve"> (89/665/EMÜ)</w:t>
      </w:r>
      <w:r w:rsidR="00883386">
        <w:rPr>
          <w:rFonts w:ascii="Times New Roman" w:hAnsi="Times New Roman" w:cs="Times New Roman"/>
          <w:sz w:val="24"/>
          <w:szCs w:val="24"/>
        </w:rPr>
        <w:t xml:space="preserve"> </w:t>
      </w:r>
      <w:r w:rsidRPr="0070624A">
        <w:rPr>
          <w:rFonts w:ascii="Times New Roman" w:hAnsi="Times New Roman" w:cs="Times New Roman"/>
          <w:sz w:val="24"/>
          <w:szCs w:val="24"/>
        </w:rPr>
        <w:t xml:space="preserve"> ja </w:t>
      </w:r>
      <w:r w:rsidR="00DE26EE" w:rsidRPr="0070624A">
        <w:rPr>
          <w:rFonts w:ascii="Times New Roman" w:hAnsi="Times New Roman" w:cs="Times New Roman"/>
          <w:sz w:val="24"/>
          <w:szCs w:val="24"/>
        </w:rPr>
        <w:t>nõukogu direktiiv 92/13/EMÜ, 25. veebruar 1992, veevarustus-, energeetika-,</w:t>
      </w:r>
      <w:r w:rsidR="00832754" w:rsidRPr="0070624A">
        <w:rPr>
          <w:rFonts w:ascii="Times New Roman" w:hAnsi="Times New Roman" w:cs="Times New Roman"/>
          <w:sz w:val="24"/>
          <w:szCs w:val="24"/>
        </w:rPr>
        <w:t xml:space="preserve"> transpordi- ja telekommunikatsioonisektoris tegutsevate üksuste hankemenetlusi käsitlevate </w:t>
      </w:r>
      <w:r w:rsidR="00832754" w:rsidRPr="0070624A">
        <w:rPr>
          <w:rFonts w:ascii="Times New Roman" w:hAnsi="Times New Roman" w:cs="Times New Roman"/>
          <w:sz w:val="24"/>
          <w:szCs w:val="24"/>
        </w:rPr>
        <w:lastRenderedPageBreak/>
        <w:t>ühenduse eeskirjade kohaldamisega seotud õigusnormide kooskõlastamise kohta</w:t>
      </w:r>
      <w:r w:rsidR="00E56D83">
        <w:rPr>
          <w:rFonts w:ascii="Times New Roman" w:hAnsi="Times New Roman" w:cs="Times New Roman"/>
          <w:sz w:val="24"/>
          <w:szCs w:val="24"/>
        </w:rPr>
        <w:t xml:space="preserve"> </w:t>
      </w:r>
      <w:r w:rsidR="00E56D83" w:rsidRPr="00E56D83">
        <w:rPr>
          <w:rFonts w:ascii="Times New Roman" w:hAnsi="Times New Roman" w:cs="Times New Roman"/>
          <w:sz w:val="24"/>
          <w:szCs w:val="24"/>
        </w:rPr>
        <w:t>(EÜT L 76, 23.3.1992, lk 14–20)</w:t>
      </w:r>
      <w:r w:rsidR="00832754" w:rsidRPr="0070624A">
        <w:rPr>
          <w:rFonts w:ascii="Times New Roman" w:hAnsi="Times New Roman" w:cs="Times New Roman"/>
          <w:sz w:val="24"/>
          <w:szCs w:val="24"/>
        </w:rPr>
        <w:t>.</w:t>
      </w:r>
      <w:commentRangeEnd w:id="121"/>
      <w:r>
        <w:rPr>
          <w:rStyle w:val="Kommentaariviide"/>
        </w:rPr>
        <w:commentReference w:id="121"/>
      </w:r>
      <w:commentRangeEnd w:id="122"/>
      <w:r w:rsidR="00204EA0">
        <w:rPr>
          <w:rStyle w:val="Kommentaariviide"/>
        </w:rPr>
        <w:commentReference w:id="122"/>
      </w:r>
    </w:p>
    <w:p w14:paraId="7650A910" w14:textId="77777777" w:rsidR="00370375" w:rsidRPr="0070624A" w:rsidRDefault="00370375" w:rsidP="0070624A">
      <w:pPr>
        <w:spacing w:after="0" w:line="240" w:lineRule="auto"/>
        <w:jc w:val="both"/>
        <w:rPr>
          <w:rFonts w:ascii="Times New Roman" w:hAnsi="Times New Roman" w:cs="Times New Roman"/>
          <w:sz w:val="24"/>
          <w:szCs w:val="24"/>
        </w:rPr>
      </w:pPr>
    </w:p>
    <w:p w14:paraId="44741DCE" w14:textId="29C45A90" w:rsidR="00B7651B" w:rsidRPr="0070624A"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6. Seaduse mõjud</w:t>
      </w:r>
    </w:p>
    <w:p w14:paraId="094B1C6B" w14:textId="4D94B771" w:rsidR="43440178" w:rsidRPr="0070624A" w:rsidRDefault="43440178" w:rsidP="0070624A">
      <w:pPr>
        <w:spacing w:after="0" w:line="240" w:lineRule="auto"/>
        <w:jc w:val="both"/>
        <w:rPr>
          <w:rFonts w:ascii="Times New Roman" w:hAnsi="Times New Roman" w:cs="Times New Roman"/>
          <w:sz w:val="24"/>
          <w:szCs w:val="24"/>
        </w:rPr>
      </w:pPr>
    </w:p>
    <w:p w14:paraId="2C13A250" w14:textId="7CAF6CE4" w:rsidR="003901A6" w:rsidRPr="0070624A" w:rsidRDefault="15C48CA7"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6.</w:t>
      </w:r>
      <w:r w:rsidR="00432787">
        <w:rPr>
          <w:rFonts w:ascii="Times New Roman" w:hAnsi="Times New Roman" w:cs="Times New Roman"/>
          <w:b/>
          <w:bCs/>
          <w:sz w:val="24"/>
          <w:szCs w:val="24"/>
        </w:rPr>
        <w:t>1</w:t>
      </w:r>
      <w:r w:rsidRPr="0070624A">
        <w:rPr>
          <w:rFonts w:ascii="Times New Roman" w:hAnsi="Times New Roman" w:cs="Times New Roman"/>
          <w:b/>
          <w:bCs/>
          <w:sz w:val="24"/>
          <w:szCs w:val="24"/>
        </w:rPr>
        <w:t>. RHS-i alusel vaidlustuse esitamise riigilõivumäärade tõstmine</w:t>
      </w:r>
    </w:p>
    <w:p w14:paraId="1A15F265" w14:textId="26008082" w:rsidR="003901A6" w:rsidRDefault="72686233"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6.</w:t>
      </w:r>
      <w:r w:rsidR="11AE2FD7" w:rsidRPr="0070624A">
        <w:rPr>
          <w:rFonts w:ascii="Times New Roman" w:hAnsi="Times New Roman" w:cs="Times New Roman"/>
          <w:b/>
          <w:bCs/>
          <w:sz w:val="24"/>
          <w:szCs w:val="24"/>
        </w:rPr>
        <w:t>1</w:t>
      </w:r>
      <w:r w:rsidRPr="0070624A">
        <w:rPr>
          <w:rFonts w:ascii="Times New Roman" w:hAnsi="Times New Roman" w:cs="Times New Roman"/>
          <w:b/>
          <w:bCs/>
          <w:sz w:val="24"/>
          <w:szCs w:val="24"/>
        </w:rPr>
        <w:t>.</w:t>
      </w:r>
      <w:r w:rsidR="11AE2FD7" w:rsidRPr="0070624A">
        <w:rPr>
          <w:rFonts w:ascii="Times New Roman" w:hAnsi="Times New Roman" w:cs="Times New Roman"/>
          <w:b/>
          <w:bCs/>
          <w:sz w:val="24"/>
          <w:szCs w:val="24"/>
        </w:rPr>
        <w:t>1</w:t>
      </w:r>
      <w:r w:rsidRPr="0070624A">
        <w:rPr>
          <w:rFonts w:ascii="Times New Roman" w:hAnsi="Times New Roman" w:cs="Times New Roman"/>
          <w:b/>
          <w:bCs/>
          <w:sz w:val="24"/>
          <w:szCs w:val="24"/>
        </w:rPr>
        <w:t>.</w:t>
      </w:r>
      <w:r w:rsidRPr="0070624A">
        <w:rPr>
          <w:rFonts w:ascii="Times New Roman" w:hAnsi="Times New Roman" w:cs="Times New Roman"/>
          <w:sz w:val="24"/>
          <w:szCs w:val="24"/>
        </w:rPr>
        <w:t xml:space="preserve"> </w:t>
      </w:r>
      <w:r w:rsidRPr="0070624A">
        <w:rPr>
          <w:rFonts w:ascii="Times New Roman" w:hAnsi="Times New Roman" w:cs="Times New Roman"/>
          <w:b/>
          <w:bCs/>
          <w:sz w:val="24"/>
          <w:szCs w:val="24"/>
        </w:rPr>
        <w:t>Mõju valdkond: mõju majandusele</w:t>
      </w:r>
    </w:p>
    <w:p w14:paraId="38835085" w14:textId="77777777" w:rsidR="00785C39" w:rsidRPr="0070624A" w:rsidRDefault="00785C39" w:rsidP="0070624A">
      <w:pPr>
        <w:spacing w:after="0" w:line="240" w:lineRule="auto"/>
        <w:jc w:val="both"/>
        <w:rPr>
          <w:rFonts w:ascii="Times New Roman" w:hAnsi="Times New Roman" w:cs="Times New Roman"/>
          <w:sz w:val="24"/>
          <w:szCs w:val="24"/>
        </w:rPr>
      </w:pPr>
    </w:p>
    <w:p w14:paraId="23F2F0D6" w14:textId="1F296446" w:rsidR="003901A6" w:rsidRDefault="4AB5818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Sihtrühm: Hankijad ja </w:t>
      </w:r>
      <w:r w:rsidR="00417F18" w:rsidRPr="0070624A">
        <w:rPr>
          <w:rFonts w:ascii="Times New Roman" w:hAnsi="Times New Roman" w:cs="Times New Roman"/>
          <w:sz w:val="24"/>
          <w:szCs w:val="24"/>
        </w:rPr>
        <w:t>pakkujad</w:t>
      </w:r>
    </w:p>
    <w:p w14:paraId="53AA55A7" w14:textId="77777777" w:rsidR="00785C39" w:rsidRPr="0070624A" w:rsidRDefault="00785C39" w:rsidP="0070624A">
      <w:pPr>
        <w:spacing w:after="0" w:line="240" w:lineRule="auto"/>
        <w:jc w:val="both"/>
        <w:rPr>
          <w:rFonts w:ascii="Times New Roman" w:hAnsi="Times New Roman" w:cs="Times New Roman"/>
          <w:sz w:val="24"/>
          <w:szCs w:val="24"/>
        </w:rPr>
      </w:pPr>
    </w:p>
    <w:p w14:paraId="381F8378" w14:textId="4B289217" w:rsidR="003901A6" w:rsidRDefault="4AB5818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Mõjutatud sihtrühma suurus on </w:t>
      </w:r>
      <w:r w:rsidR="27C46F49" w:rsidRPr="0070624A">
        <w:rPr>
          <w:rFonts w:ascii="Times New Roman" w:hAnsi="Times New Roman" w:cs="Times New Roman"/>
          <w:sz w:val="24"/>
          <w:szCs w:val="24"/>
        </w:rPr>
        <w:t xml:space="preserve">potentsiaalselt </w:t>
      </w:r>
      <w:r w:rsidR="27C46F49" w:rsidRPr="0070624A">
        <w:rPr>
          <w:rFonts w:ascii="Times New Roman" w:hAnsi="Times New Roman" w:cs="Times New Roman"/>
          <w:b/>
          <w:bCs/>
          <w:sz w:val="24"/>
          <w:szCs w:val="24"/>
        </w:rPr>
        <w:t>suur</w:t>
      </w:r>
      <w:r w:rsidR="7BF83080" w:rsidRPr="0070624A">
        <w:rPr>
          <w:rFonts w:ascii="Times New Roman" w:hAnsi="Times New Roman" w:cs="Times New Roman"/>
          <w:sz w:val="24"/>
          <w:szCs w:val="24"/>
        </w:rPr>
        <w:t xml:space="preserve">. </w:t>
      </w:r>
    </w:p>
    <w:p w14:paraId="748C1F4A" w14:textId="77777777" w:rsidR="00785C39" w:rsidRPr="0070624A" w:rsidRDefault="00785C39" w:rsidP="0070624A">
      <w:pPr>
        <w:spacing w:after="0" w:line="240" w:lineRule="auto"/>
        <w:jc w:val="both"/>
        <w:rPr>
          <w:rFonts w:ascii="Times New Roman" w:hAnsi="Times New Roman" w:cs="Times New Roman"/>
          <w:sz w:val="24"/>
          <w:szCs w:val="24"/>
        </w:rPr>
      </w:pPr>
    </w:p>
    <w:p w14:paraId="2279C9FD" w14:textId="4573798E" w:rsidR="0044541A" w:rsidRDefault="00735149" w:rsidP="008D0815">
      <w:pPr>
        <w:jc w:val="both"/>
        <w:rPr>
          <w:rFonts w:ascii="Times New Roman" w:hAnsi="Times New Roman" w:cs="Times New Roman"/>
          <w:sz w:val="24"/>
          <w:szCs w:val="24"/>
        </w:rPr>
      </w:pPr>
      <w:r w:rsidRPr="00B02771">
        <w:rPr>
          <w:rFonts w:ascii="Times New Roman" w:hAnsi="Times New Roman" w:cs="Times New Roman"/>
          <w:sz w:val="24"/>
          <w:szCs w:val="24"/>
        </w:rPr>
        <w:t xml:space="preserve">Mõjutab kõiki ettevõtjaid, kes osalevad või soovivad osaleda riigihangetel. </w:t>
      </w:r>
      <w:r w:rsidR="0044541A">
        <w:rPr>
          <w:rFonts w:ascii="Times New Roman" w:hAnsi="Times New Roman" w:cs="Times New Roman"/>
          <w:sz w:val="24"/>
          <w:szCs w:val="24"/>
        </w:rPr>
        <w:t xml:space="preserve">Eestis on kokku </w:t>
      </w:r>
      <w:r w:rsidR="00D00931">
        <w:rPr>
          <w:rFonts w:ascii="Times New Roman" w:hAnsi="Times New Roman" w:cs="Times New Roman"/>
          <w:sz w:val="24"/>
          <w:szCs w:val="24"/>
        </w:rPr>
        <w:t>juriidilisi isikuid</w:t>
      </w:r>
      <w:r w:rsidR="00E85E78">
        <w:rPr>
          <w:rFonts w:ascii="Times New Roman" w:hAnsi="Times New Roman" w:cs="Times New Roman"/>
          <w:sz w:val="24"/>
          <w:szCs w:val="24"/>
        </w:rPr>
        <w:t xml:space="preserve"> 358</w:t>
      </w:r>
      <w:r w:rsidR="00A039A2">
        <w:rPr>
          <w:rFonts w:ascii="Times New Roman" w:hAnsi="Times New Roman" w:cs="Times New Roman"/>
          <w:sz w:val="24"/>
          <w:szCs w:val="24"/>
        </w:rPr>
        <w:t> </w:t>
      </w:r>
      <w:r w:rsidR="00E85E78">
        <w:rPr>
          <w:rFonts w:ascii="Times New Roman" w:hAnsi="Times New Roman" w:cs="Times New Roman"/>
          <w:sz w:val="24"/>
          <w:szCs w:val="24"/>
        </w:rPr>
        <w:t>6</w:t>
      </w:r>
      <w:r w:rsidR="003D7267">
        <w:rPr>
          <w:rFonts w:ascii="Times New Roman" w:hAnsi="Times New Roman" w:cs="Times New Roman"/>
          <w:sz w:val="24"/>
          <w:szCs w:val="24"/>
        </w:rPr>
        <w:t>58</w:t>
      </w:r>
      <w:r w:rsidR="00A039A2">
        <w:rPr>
          <w:rFonts w:ascii="Times New Roman" w:hAnsi="Times New Roman" w:cs="Times New Roman"/>
          <w:sz w:val="24"/>
          <w:szCs w:val="24"/>
        </w:rPr>
        <w:t>, neist:</w:t>
      </w:r>
    </w:p>
    <w:p w14:paraId="5922AF86" w14:textId="7A2F71F3" w:rsidR="00A039A2" w:rsidRDefault="00A039A2" w:rsidP="00A039A2">
      <w:pPr>
        <w:pStyle w:val="Loendilik"/>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äriühinguid</w:t>
      </w:r>
      <w:r w:rsidR="006368F1">
        <w:rPr>
          <w:rFonts w:ascii="Times New Roman" w:hAnsi="Times New Roman" w:cs="Times New Roman"/>
          <w:sz w:val="24"/>
          <w:szCs w:val="24"/>
        </w:rPr>
        <w:t xml:space="preserve"> 281</w:t>
      </w:r>
      <w:r w:rsidR="001F029A">
        <w:rPr>
          <w:rFonts w:ascii="Times New Roman" w:hAnsi="Times New Roman" w:cs="Times New Roman"/>
          <w:sz w:val="24"/>
          <w:szCs w:val="24"/>
        </w:rPr>
        <w:t> </w:t>
      </w:r>
      <w:r w:rsidR="006368F1">
        <w:rPr>
          <w:rFonts w:ascii="Times New Roman" w:hAnsi="Times New Roman" w:cs="Times New Roman"/>
          <w:sz w:val="24"/>
          <w:szCs w:val="24"/>
        </w:rPr>
        <w:t>67</w:t>
      </w:r>
      <w:r w:rsidR="00742CFA">
        <w:rPr>
          <w:rFonts w:ascii="Times New Roman" w:hAnsi="Times New Roman" w:cs="Times New Roman"/>
          <w:sz w:val="24"/>
          <w:szCs w:val="24"/>
        </w:rPr>
        <w:t>2</w:t>
      </w:r>
    </w:p>
    <w:p w14:paraId="3FB213B1" w14:textId="27145EF3" w:rsidR="001F029A" w:rsidRDefault="00367088" w:rsidP="00A039A2">
      <w:pPr>
        <w:pStyle w:val="Loendilik"/>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1F029A">
        <w:rPr>
          <w:rFonts w:ascii="Times New Roman" w:hAnsi="Times New Roman" w:cs="Times New Roman"/>
          <w:sz w:val="24"/>
          <w:szCs w:val="24"/>
        </w:rPr>
        <w:t xml:space="preserve">ittetulundusühinguid </w:t>
      </w:r>
      <w:r w:rsidR="00E90696">
        <w:rPr>
          <w:rFonts w:ascii="Times New Roman" w:hAnsi="Times New Roman" w:cs="Times New Roman"/>
          <w:sz w:val="24"/>
          <w:szCs w:val="24"/>
        </w:rPr>
        <w:t>ja sihtasutusi 23</w:t>
      </w:r>
      <w:r>
        <w:rPr>
          <w:rFonts w:ascii="Times New Roman" w:hAnsi="Times New Roman" w:cs="Times New Roman"/>
          <w:sz w:val="24"/>
          <w:szCs w:val="24"/>
        </w:rPr>
        <w:t> </w:t>
      </w:r>
      <w:r w:rsidR="00E90696">
        <w:rPr>
          <w:rFonts w:ascii="Times New Roman" w:hAnsi="Times New Roman" w:cs="Times New Roman"/>
          <w:sz w:val="24"/>
          <w:szCs w:val="24"/>
        </w:rPr>
        <w:t>960</w:t>
      </w:r>
    </w:p>
    <w:p w14:paraId="583E0344" w14:textId="63529843" w:rsidR="00367088" w:rsidRDefault="00B77D8F" w:rsidP="00A039A2">
      <w:pPr>
        <w:pStyle w:val="Loendilik"/>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korteriühistuid 25 268</w:t>
      </w:r>
    </w:p>
    <w:p w14:paraId="49D908D9" w14:textId="1C1BAD6D" w:rsidR="00B77D8F" w:rsidRPr="00A039A2" w:rsidRDefault="00C34B5B" w:rsidP="00A039A2">
      <w:pPr>
        <w:pStyle w:val="Loendilik"/>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 ja kohaliku omavalitsuse asutusi 17</w:t>
      </w:r>
      <w:r w:rsidR="004745E4">
        <w:rPr>
          <w:rFonts w:ascii="Times New Roman" w:hAnsi="Times New Roman" w:cs="Times New Roman"/>
          <w:sz w:val="24"/>
          <w:szCs w:val="24"/>
        </w:rPr>
        <w:t>34</w:t>
      </w:r>
      <w:r w:rsidR="008D0815" w:rsidRPr="00B02771">
        <w:rPr>
          <w:rFonts w:ascii="Times New Roman" w:hAnsi="Times New Roman" w:cs="Times New Roman"/>
          <w:sz w:val="24"/>
          <w:szCs w:val="24"/>
        </w:rPr>
        <w:t>.</w:t>
      </w:r>
      <w:r w:rsidR="008D0815" w:rsidRPr="00B02771">
        <w:rPr>
          <w:rStyle w:val="Allmrkuseviide"/>
          <w:rFonts w:ascii="Times New Roman" w:hAnsi="Times New Roman" w:cs="Times New Roman"/>
          <w:sz w:val="24"/>
          <w:szCs w:val="24"/>
        </w:rPr>
        <w:footnoteReference w:id="15"/>
      </w:r>
      <w:r w:rsidR="008D0815" w:rsidRPr="00B02771">
        <w:rPr>
          <w:rFonts w:ascii="Times New Roman" w:hAnsi="Times New Roman" w:cs="Times New Roman"/>
          <w:sz w:val="24"/>
          <w:szCs w:val="24"/>
        </w:rPr>
        <w:t xml:space="preserve"> </w:t>
      </w:r>
    </w:p>
    <w:p w14:paraId="64A81874" w14:textId="77777777" w:rsidR="008D0815" w:rsidRDefault="008D0815" w:rsidP="0070624A">
      <w:pPr>
        <w:spacing w:after="0" w:line="240" w:lineRule="auto"/>
        <w:jc w:val="both"/>
        <w:rPr>
          <w:rFonts w:ascii="Times New Roman" w:hAnsi="Times New Roman" w:cs="Times New Roman"/>
          <w:sz w:val="24"/>
          <w:szCs w:val="24"/>
        </w:rPr>
      </w:pPr>
    </w:p>
    <w:p w14:paraId="1D2A43D8" w14:textId="073DB07B" w:rsidR="00785C39" w:rsidRPr="0070624A" w:rsidRDefault="00735149" w:rsidP="0070624A">
      <w:pPr>
        <w:spacing w:after="0" w:line="240" w:lineRule="auto"/>
        <w:jc w:val="both"/>
        <w:rPr>
          <w:rFonts w:ascii="Times New Roman" w:hAnsi="Times New Roman" w:cs="Times New Roman"/>
          <w:sz w:val="24"/>
          <w:szCs w:val="24"/>
        </w:rPr>
      </w:pPr>
      <w:r w:rsidRPr="00B02771">
        <w:rPr>
          <w:rFonts w:ascii="Times New Roman" w:hAnsi="Times New Roman" w:cs="Times New Roman"/>
          <w:sz w:val="24"/>
          <w:szCs w:val="24"/>
        </w:rPr>
        <w:t>Riigihangete registris on seisuga 07.08.2025 pakkujana registreeritud 34 258 Eestis registreeritud ettevõtjat.</w:t>
      </w:r>
      <w:r w:rsidRPr="00B02771">
        <w:rPr>
          <w:rStyle w:val="Allmrkuseviide"/>
          <w:rFonts w:ascii="Times New Roman" w:hAnsi="Times New Roman" w:cs="Times New Roman"/>
          <w:sz w:val="24"/>
          <w:szCs w:val="24"/>
        </w:rPr>
        <w:footnoteReference w:id="16"/>
      </w:r>
      <w:r w:rsidRPr="00B02771">
        <w:rPr>
          <w:rFonts w:ascii="Times New Roman" w:hAnsi="Times New Roman" w:cs="Times New Roman"/>
          <w:sz w:val="24"/>
          <w:szCs w:val="24"/>
        </w:rPr>
        <w:t xml:space="preserve"> Seega on riigihangetes pakkujana või alltöövõtjana osalenud (34 258 / </w:t>
      </w:r>
      <w:r w:rsidR="008D0815">
        <w:rPr>
          <w:rFonts w:ascii="Times New Roman" w:hAnsi="Times New Roman" w:cs="Times New Roman"/>
          <w:sz w:val="24"/>
          <w:szCs w:val="24"/>
        </w:rPr>
        <w:t>281 672</w:t>
      </w:r>
      <w:r w:rsidR="008D0815" w:rsidRPr="00B02771">
        <w:rPr>
          <w:rFonts w:ascii="Times New Roman" w:hAnsi="Times New Roman" w:cs="Times New Roman"/>
          <w:sz w:val="24"/>
          <w:szCs w:val="24"/>
        </w:rPr>
        <w:t xml:space="preserve"> </w:t>
      </w:r>
      <w:r w:rsidRPr="00B02771">
        <w:rPr>
          <w:rFonts w:ascii="Times New Roman" w:hAnsi="Times New Roman" w:cs="Times New Roman"/>
          <w:sz w:val="24"/>
          <w:szCs w:val="24"/>
        </w:rPr>
        <w:t>(äriühingud)) ligi 12% kõigist äriregistris registreeritud äriühingutest.</w:t>
      </w:r>
      <w:r w:rsidRPr="00B02771">
        <w:rPr>
          <w:rStyle w:val="Allmrkuseviide"/>
          <w:rFonts w:ascii="Times New Roman" w:hAnsi="Times New Roman" w:cs="Times New Roman"/>
          <w:sz w:val="24"/>
          <w:szCs w:val="24"/>
        </w:rPr>
        <w:footnoteReference w:id="17"/>
      </w:r>
      <w:r w:rsidRPr="00B02771">
        <w:rPr>
          <w:rFonts w:ascii="Times New Roman" w:hAnsi="Times New Roman" w:cs="Times New Roman"/>
          <w:sz w:val="24"/>
          <w:szCs w:val="24"/>
        </w:rPr>
        <w:t xml:space="preserve"> Ühe aasta jooksul osaleb riigihangetes keskmiselt 2,7% äriregistris registreeritud äriühingutest.</w:t>
      </w:r>
    </w:p>
    <w:p w14:paraId="20528B2F" w14:textId="47AAB8F8" w:rsidR="4FD16A07" w:rsidRPr="0070624A" w:rsidRDefault="4FD16A0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Eestis on ligikaudu </w:t>
      </w:r>
      <w:commentRangeStart w:id="123"/>
      <w:r w:rsidR="005E4DFC" w:rsidRPr="0070624A">
        <w:rPr>
          <w:rFonts w:ascii="Times New Roman" w:hAnsi="Times New Roman" w:cs="Times New Roman"/>
          <w:sz w:val="24"/>
          <w:szCs w:val="24"/>
        </w:rPr>
        <w:t>2</w:t>
      </w:r>
      <w:r w:rsidR="005E4DFC">
        <w:rPr>
          <w:rFonts w:ascii="Times New Roman" w:hAnsi="Times New Roman" w:cs="Times New Roman"/>
          <w:sz w:val="24"/>
          <w:szCs w:val="24"/>
        </w:rPr>
        <w:t>5</w:t>
      </w:r>
      <w:r w:rsidR="005E4DFC" w:rsidRPr="0070624A">
        <w:rPr>
          <w:rFonts w:ascii="Times New Roman" w:hAnsi="Times New Roman" w:cs="Times New Roman"/>
          <w:sz w:val="24"/>
          <w:szCs w:val="24"/>
        </w:rPr>
        <w:t xml:space="preserve">00 </w:t>
      </w:r>
      <w:r w:rsidRPr="0070624A">
        <w:rPr>
          <w:rFonts w:ascii="Times New Roman" w:hAnsi="Times New Roman" w:cs="Times New Roman"/>
          <w:sz w:val="24"/>
          <w:szCs w:val="24"/>
        </w:rPr>
        <w:t>hankijat</w:t>
      </w:r>
      <w:r w:rsidR="00171B76">
        <w:rPr>
          <w:rStyle w:val="Allmrkuseviide"/>
          <w:rFonts w:ascii="Times New Roman" w:hAnsi="Times New Roman" w:cs="Times New Roman"/>
          <w:sz w:val="24"/>
          <w:szCs w:val="24"/>
        </w:rPr>
        <w:footnoteReference w:id="18"/>
      </w:r>
      <w:r w:rsidRPr="0070624A">
        <w:rPr>
          <w:rFonts w:ascii="Times New Roman" w:hAnsi="Times New Roman" w:cs="Times New Roman"/>
          <w:sz w:val="24"/>
          <w:szCs w:val="24"/>
        </w:rPr>
        <w:t xml:space="preserve">, </w:t>
      </w:r>
      <w:commentRangeEnd w:id="123"/>
      <w:r w:rsidR="00CA19DF">
        <w:rPr>
          <w:rStyle w:val="Kommentaariviide"/>
        </w:rPr>
        <w:commentReference w:id="123"/>
      </w:r>
      <w:r w:rsidRPr="0070624A">
        <w:rPr>
          <w:rFonts w:ascii="Times New Roman" w:hAnsi="Times New Roman" w:cs="Times New Roman"/>
          <w:sz w:val="24"/>
          <w:szCs w:val="24"/>
        </w:rPr>
        <w:t xml:space="preserve">kellest keskmiselt </w:t>
      </w:r>
      <w:r w:rsidR="00530B0F">
        <w:rPr>
          <w:rFonts w:ascii="Times New Roman" w:hAnsi="Times New Roman" w:cs="Times New Roman"/>
          <w:sz w:val="24"/>
          <w:szCs w:val="24"/>
        </w:rPr>
        <w:t>540</w:t>
      </w:r>
      <w:r w:rsidR="00530B0F" w:rsidRPr="0070624A">
        <w:rPr>
          <w:rFonts w:ascii="Times New Roman" w:hAnsi="Times New Roman" w:cs="Times New Roman"/>
          <w:sz w:val="24"/>
          <w:szCs w:val="24"/>
        </w:rPr>
        <w:t xml:space="preserve"> </w:t>
      </w:r>
      <w:r w:rsidRPr="0070624A">
        <w:rPr>
          <w:rFonts w:ascii="Times New Roman" w:hAnsi="Times New Roman" w:cs="Times New Roman"/>
          <w:sz w:val="24"/>
          <w:szCs w:val="24"/>
        </w:rPr>
        <w:t>teevad riigihankeid iga-aastaselt.</w:t>
      </w:r>
      <w:r w:rsidR="00530B0F">
        <w:rPr>
          <w:rStyle w:val="Allmrkuseviide"/>
          <w:rFonts w:ascii="Times New Roman" w:hAnsi="Times New Roman" w:cs="Times New Roman"/>
          <w:sz w:val="24"/>
          <w:szCs w:val="24"/>
        </w:rPr>
        <w:footnoteReference w:id="19"/>
      </w:r>
      <w:r w:rsidRPr="0070624A">
        <w:rPr>
          <w:rFonts w:ascii="Times New Roman" w:hAnsi="Times New Roman" w:cs="Times New Roman"/>
          <w:sz w:val="24"/>
          <w:szCs w:val="24"/>
        </w:rPr>
        <w:t xml:space="preserve"> </w:t>
      </w:r>
      <w:r w:rsidR="00735149">
        <w:rPr>
          <w:rFonts w:ascii="Times New Roman" w:hAnsi="Times New Roman" w:cs="Times New Roman"/>
          <w:sz w:val="24"/>
          <w:szCs w:val="24"/>
        </w:rPr>
        <w:t xml:space="preserve">Muudatus potentsiaalselt mõjutab kõiki hankijaid, kes osalevad vaidlustusmenetluses. </w:t>
      </w:r>
      <w:r w:rsidRPr="00735149">
        <w:rPr>
          <w:rFonts w:ascii="Times New Roman" w:hAnsi="Times New Roman" w:cs="Times New Roman"/>
          <w:sz w:val="24"/>
          <w:szCs w:val="24"/>
        </w:rPr>
        <w:t xml:space="preserve"> </w:t>
      </w:r>
    </w:p>
    <w:p w14:paraId="4B7CDF2B" w14:textId="77777777" w:rsidR="00CC16CF" w:rsidRDefault="00CC16CF" w:rsidP="0070624A">
      <w:pPr>
        <w:spacing w:after="0" w:line="240" w:lineRule="auto"/>
        <w:jc w:val="both"/>
        <w:rPr>
          <w:rFonts w:ascii="Times New Roman" w:hAnsi="Times New Roman" w:cs="Times New Roman"/>
          <w:sz w:val="24"/>
          <w:szCs w:val="24"/>
        </w:rPr>
      </w:pPr>
    </w:p>
    <w:p w14:paraId="02074DB0" w14:textId="41D02DF6" w:rsidR="69B24AC3" w:rsidRDefault="69B24AC3"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RLS-i muudatuste mõjul </w:t>
      </w:r>
      <w:r w:rsidR="021D059A" w:rsidRPr="0070624A">
        <w:rPr>
          <w:rFonts w:ascii="Times New Roman" w:hAnsi="Times New Roman" w:cs="Times New Roman"/>
          <w:sz w:val="24"/>
          <w:szCs w:val="24"/>
        </w:rPr>
        <w:t>muutu</w:t>
      </w:r>
      <w:r w:rsidR="221AD212" w:rsidRPr="0070624A">
        <w:rPr>
          <w:rFonts w:ascii="Times New Roman" w:hAnsi="Times New Roman" w:cs="Times New Roman"/>
          <w:sz w:val="24"/>
          <w:szCs w:val="24"/>
        </w:rPr>
        <w:t>b</w:t>
      </w:r>
      <w:r w:rsidRPr="0070624A">
        <w:rPr>
          <w:rFonts w:ascii="Times New Roman" w:hAnsi="Times New Roman" w:cs="Times New Roman"/>
          <w:sz w:val="24"/>
          <w:szCs w:val="24"/>
        </w:rPr>
        <w:t xml:space="preserve"> RHS-i alusel vaidlustuste </w:t>
      </w:r>
      <w:r w:rsidR="00A9214D" w:rsidRPr="0070624A">
        <w:rPr>
          <w:rFonts w:ascii="Times New Roman" w:hAnsi="Times New Roman" w:cs="Times New Roman"/>
          <w:sz w:val="24"/>
          <w:szCs w:val="24"/>
        </w:rPr>
        <w:t xml:space="preserve">läbivaatamise </w:t>
      </w:r>
      <w:r w:rsidRPr="0070624A">
        <w:rPr>
          <w:rFonts w:ascii="Times New Roman" w:hAnsi="Times New Roman" w:cs="Times New Roman"/>
          <w:sz w:val="24"/>
          <w:szCs w:val="24"/>
        </w:rPr>
        <w:t>toiming sihtrühmale kallimaks.</w:t>
      </w:r>
    </w:p>
    <w:p w14:paraId="43626A93" w14:textId="77777777" w:rsidR="00785C39" w:rsidRPr="0070624A" w:rsidRDefault="00785C39" w:rsidP="0070624A">
      <w:pPr>
        <w:spacing w:after="0" w:line="240" w:lineRule="auto"/>
        <w:jc w:val="both"/>
        <w:rPr>
          <w:rFonts w:ascii="Times New Roman" w:hAnsi="Times New Roman" w:cs="Times New Roman"/>
          <w:sz w:val="24"/>
          <w:szCs w:val="24"/>
        </w:rPr>
      </w:pPr>
    </w:p>
    <w:p w14:paraId="407512FA" w14:textId="50417B42" w:rsidR="2BA246EF" w:rsidRDefault="00A0460A"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lastRenderedPageBreak/>
        <w:t>Seega majanduslikult võivad mõjutatud olla nii üksikisikud, ettevõtted ja organisatsioonid.</w:t>
      </w:r>
      <w:r w:rsidR="00E211E8">
        <w:rPr>
          <w:rFonts w:ascii="Times New Roman" w:hAnsi="Times New Roman" w:cs="Times New Roman"/>
          <w:sz w:val="24"/>
          <w:szCs w:val="24"/>
        </w:rPr>
        <w:t xml:space="preserve"> </w:t>
      </w:r>
      <w:r w:rsidRPr="0070624A">
        <w:rPr>
          <w:rFonts w:ascii="Times New Roman" w:hAnsi="Times New Roman" w:cs="Times New Roman"/>
          <w:sz w:val="24"/>
          <w:szCs w:val="24"/>
        </w:rPr>
        <w:t xml:space="preserve">Muudatuse tagajärjel võivad muutuda </w:t>
      </w:r>
      <w:r w:rsidR="00B7078E">
        <w:rPr>
          <w:rFonts w:ascii="Times New Roman" w:hAnsi="Times New Roman" w:cs="Times New Roman"/>
          <w:sz w:val="24"/>
          <w:szCs w:val="24"/>
        </w:rPr>
        <w:t>ettevõtjate</w:t>
      </w:r>
      <w:r w:rsidR="00B7078E" w:rsidRPr="0070624A">
        <w:rPr>
          <w:rFonts w:ascii="Times New Roman" w:hAnsi="Times New Roman" w:cs="Times New Roman"/>
          <w:sz w:val="24"/>
          <w:szCs w:val="24"/>
        </w:rPr>
        <w:t xml:space="preserve"> </w:t>
      </w:r>
      <w:r w:rsidRPr="0070624A">
        <w:rPr>
          <w:rFonts w:ascii="Times New Roman" w:hAnsi="Times New Roman" w:cs="Times New Roman"/>
          <w:sz w:val="24"/>
          <w:szCs w:val="24"/>
        </w:rPr>
        <w:t>käitumisharjumused, sest riigilõivumäärade tõstmine võib mõjutada nende võimalust esitada RHS-i alusel vaidlustus</w:t>
      </w:r>
      <w:r w:rsidR="00C80C36" w:rsidRPr="0070624A">
        <w:rPr>
          <w:rFonts w:ascii="Times New Roman" w:hAnsi="Times New Roman" w:cs="Times New Roman"/>
          <w:sz w:val="24"/>
          <w:szCs w:val="24"/>
        </w:rPr>
        <w:t xml:space="preserve">. </w:t>
      </w:r>
      <w:r w:rsidR="2BA246EF" w:rsidRPr="0070624A">
        <w:rPr>
          <w:rFonts w:ascii="Times New Roman" w:hAnsi="Times New Roman" w:cs="Times New Roman"/>
          <w:sz w:val="24"/>
          <w:szCs w:val="24"/>
        </w:rPr>
        <w:t>Mõju avald</w:t>
      </w:r>
      <w:r w:rsidR="000B1D77" w:rsidRPr="0070624A">
        <w:rPr>
          <w:rFonts w:ascii="Times New Roman" w:hAnsi="Times New Roman" w:cs="Times New Roman"/>
          <w:sz w:val="24"/>
          <w:szCs w:val="24"/>
        </w:rPr>
        <w:t>u</w:t>
      </w:r>
      <w:r w:rsidR="2BA246EF" w:rsidRPr="0070624A">
        <w:rPr>
          <w:rFonts w:ascii="Times New Roman" w:hAnsi="Times New Roman" w:cs="Times New Roman"/>
          <w:sz w:val="24"/>
          <w:szCs w:val="24"/>
        </w:rPr>
        <w:t xml:space="preserve">mise sagedus on </w:t>
      </w:r>
      <w:r w:rsidR="2BA246EF" w:rsidRPr="0070624A">
        <w:rPr>
          <w:rFonts w:ascii="Times New Roman" w:hAnsi="Times New Roman" w:cs="Times New Roman"/>
          <w:b/>
          <w:bCs/>
          <w:sz w:val="24"/>
          <w:szCs w:val="24"/>
        </w:rPr>
        <w:t>väike</w:t>
      </w:r>
      <w:r w:rsidR="2BA246EF" w:rsidRPr="0070624A">
        <w:rPr>
          <w:rFonts w:ascii="Times New Roman" w:hAnsi="Times New Roman" w:cs="Times New Roman"/>
          <w:sz w:val="24"/>
          <w:szCs w:val="24"/>
        </w:rPr>
        <w:t xml:space="preserve">, sest </w:t>
      </w:r>
      <w:r w:rsidR="7FDC7DF1" w:rsidRPr="0070624A">
        <w:rPr>
          <w:rFonts w:ascii="Times New Roman" w:hAnsi="Times New Roman" w:cs="Times New Roman"/>
          <w:sz w:val="24"/>
          <w:szCs w:val="24"/>
        </w:rPr>
        <w:t xml:space="preserve">üldjuhul on </w:t>
      </w:r>
      <w:r w:rsidR="00A9214D" w:rsidRPr="0070624A">
        <w:rPr>
          <w:rFonts w:ascii="Times New Roman" w:hAnsi="Times New Roman" w:cs="Times New Roman"/>
          <w:sz w:val="24"/>
          <w:szCs w:val="24"/>
        </w:rPr>
        <w:t>vaidlustatud riigihangete osakaal</w:t>
      </w:r>
      <w:r w:rsidR="7FDC7DF1" w:rsidRPr="0070624A">
        <w:rPr>
          <w:rFonts w:ascii="Times New Roman" w:hAnsi="Times New Roman" w:cs="Times New Roman"/>
          <w:sz w:val="24"/>
          <w:szCs w:val="24"/>
        </w:rPr>
        <w:t xml:space="preserve"> aastas </w:t>
      </w:r>
      <w:r w:rsidR="00E87486" w:rsidRPr="0070624A">
        <w:rPr>
          <w:rFonts w:ascii="Times New Roman" w:hAnsi="Times New Roman" w:cs="Times New Roman"/>
          <w:sz w:val="24"/>
          <w:szCs w:val="24"/>
        </w:rPr>
        <w:t>väikeses</w:t>
      </w:r>
      <w:r w:rsidR="004D062E" w:rsidRPr="0070624A">
        <w:rPr>
          <w:rFonts w:ascii="Times New Roman" w:hAnsi="Times New Roman" w:cs="Times New Roman"/>
          <w:sz w:val="24"/>
          <w:szCs w:val="24"/>
        </w:rPr>
        <w:t xml:space="preserve"> tõusutrendis</w:t>
      </w:r>
      <w:r w:rsidR="00E87486" w:rsidRPr="0070624A">
        <w:rPr>
          <w:rFonts w:ascii="Times New Roman" w:hAnsi="Times New Roman" w:cs="Times New Roman"/>
          <w:sz w:val="24"/>
          <w:szCs w:val="24"/>
        </w:rPr>
        <w:t>, kuid</w:t>
      </w:r>
      <w:r w:rsidR="7FDC7DF1" w:rsidRPr="0070624A">
        <w:rPr>
          <w:rFonts w:ascii="Times New Roman" w:hAnsi="Times New Roman" w:cs="Times New Roman"/>
          <w:sz w:val="24"/>
          <w:szCs w:val="24"/>
        </w:rPr>
        <w:t xml:space="preserve"> võrreldes riigihangete koguarvuga</w:t>
      </w:r>
      <w:r w:rsidR="2BA246EF" w:rsidRPr="0070624A">
        <w:rPr>
          <w:rStyle w:val="Allmrkuseviide"/>
          <w:rFonts w:ascii="Times New Roman" w:hAnsi="Times New Roman" w:cs="Times New Roman"/>
          <w:sz w:val="24"/>
          <w:szCs w:val="24"/>
        </w:rPr>
        <w:footnoteReference w:id="20"/>
      </w:r>
      <w:r w:rsidR="7FDC7DF1" w:rsidRPr="0070624A">
        <w:rPr>
          <w:rFonts w:ascii="Times New Roman" w:hAnsi="Times New Roman" w:cs="Times New Roman"/>
          <w:sz w:val="24"/>
          <w:szCs w:val="24"/>
        </w:rPr>
        <w:t xml:space="preserve"> pigem marginaalne. </w:t>
      </w:r>
      <w:r w:rsidR="06B66BB4" w:rsidRPr="0070624A">
        <w:rPr>
          <w:rFonts w:ascii="Times New Roman" w:hAnsi="Times New Roman" w:cs="Times New Roman"/>
          <w:sz w:val="24"/>
          <w:szCs w:val="24"/>
        </w:rPr>
        <w:t>Tuginedes viimase viie aasta vaidlustuskomisjoni andmetele vaidlustatakse aastas keskmiselt 209 riigihanget. Vaidlustusi esitatakse aastas keskmiselt</w:t>
      </w:r>
      <w:r w:rsidR="45C902F9" w:rsidRPr="0070624A">
        <w:rPr>
          <w:rFonts w:ascii="Times New Roman" w:hAnsi="Times New Roman" w:cs="Times New Roman"/>
          <w:sz w:val="24"/>
          <w:szCs w:val="24"/>
        </w:rPr>
        <w:t xml:space="preserve"> 155 erineva </w:t>
      </w:r>
      <w:r w:rsidR="00851602">
        <w:rPr>
          <w:rFonts w:ascii="Times New Roman" w:hAnsi="Times New Roman" w:cs="Times New Roman"/>
          <w:sz w:val="24"/>
          <w:szCs w:val="24"/>
        </w:rPr>
        <w:t>ettevõtja</w:t>
      </w:r>
      <w:r w:rsidR="00851602" w:rsidRPr="0070624A">
        <w:rPr>
          <w:rFonts w:ascii="Times New Roman" w:hAnsi="Times New Roman" w:cs="Times New Roman"/>
          <w:sz w:val="24"/>
          <w:szCs w:val="24"/>
        </w:rPr>
        <w:t xml:space="preserve"> </w:t>
      </w:r>
      <w:r w:rsidR="45C902F9" w:rsidRPr="0070624A">
        <w:rPr>
          <w:rFonts w:ascii="Times New Roman" w:hAnsi="Times New Roman" w:cs="Times New Roman"/>
          <w:sz w:val="24"/>
          <w:szCs w:val="24"/>
        </w:rPr>
        <w:t xml:space="preserve">poolt. Seega tõenäosus, et </w:t>
      </w:r>
      <w:r w:rsidR="00851602">
        <w:rPr>
          <w:rFonts w:ascii="Times New Roman" w:hAnsi="Times New Roman" w:cs="Times New Roman"/>
          <w:sz w:val="24"/>
          <w:szCs w:val="24"/>
        </w:rPr>
        <w:t>ettevõtja</w:t>
      </w:r>
      <w:r w:rsidR="00851602" w:rsidRPr="0070624A">
        <w:rPr>
          <w:rFonts w:ascii="Times New Roman" w:hAnsi="Times New Roman" w:cs="Times New Roman"/>
          <w:sz w:val="24"/>
          <w:szCs w:val="24"/>
        </w:rPr>
        <w:t xml:space="preserve"> </w:t>
      </w:r>
      <w:r w:rsidR="6E17A6AE" w:rsidRPr="0070624A">
        <w:rPr>
          <w:rFonts w:ascii="Times New Roman" w:hAnsi="Times New Roman" w:cs="Times New Roman"/>
          <w:sz w:val="24"/>
          <w:szCs w:val="24"/>
        </w:rPr>
        <w:t xml:space="preserve">vaidlustab </w:t>
      </w:r>
      <w:r w:rsidR="02C6AB0C" w:rsidRPr="0070624A">
        <w:rPr>
          <w:rFonts w:ascii="Times New Roman" w:hAnsi="Times New Roman" w:cs="Times New Roman"/>
          <w:sz w:val="24"/>
          <w:szCs w:val="24"/>
        </w:rPr>
        <w:t>hankija otsus</w:t>
      </w:r>
      <w:r w:rsidR="0A8924F9" w:rsidRPr="0070624A">
        <w:rPr>
          <w:rFonts w:ascii="Times New Roman" w:hAnsi="Times New Roman" w:cs="Times New Roman"/>
          <w:sz w:val="24"/>
          <w:szCs w:val="24"/>
        </w:rPr>
        <w:t>e</w:t>
      </w:r>
      <w:r w:rsidR="02C6AB0C" w:rsidRPr="0070624A">
        <w:rPr>
          <w:rFonts w:ascii="Times New Roman" w:hAnsi="Times New Roman" w:cs="Times New Roman"/>
          <w:sz w:val="24"/>
          <w:szCs w:val="24"/>
        </w:rPr>
        <w:t xml:space="preserve"> riigihankes</w:t>
      </w:r>
      <w:r w:rsidR="6E17A6AE" w:rsidRPr="0070624A">
        <w:rPr>
          <w:rFonts w:ascii="Times New Roman" w:hAnsi="Times New Roman" w:cs="Times New Roman"/>
          <w:sz w:val="24"/>
          <w:szCs w:val="24"/>
        </w:rPr>
        <w:t xml:space="preserve"> on 3%. </w:t>
      </w:r>
    </w:p>
    <w:p w14:paraId="4BD44601" w14:textId="77777777" w:rsidR="00785C39" w:rsidRPr="0070624A" w:rsidRDefault="00785C39" w:rsidP="0070624A">
      <w:pPr>
        <w:spacing w:after="0" w:line="240" w:lineRule="auto"/>
        <w:jc w:val="both"/>
        <w:rPr>
          <w:rFonts w:ascii="Times New Roman" w:hAnsi="Times New Roman" w:cs="Times New Roman"/>
          <w:sz w:val="24"/>
          <w:szCs w:val="24"/>
        </w:rPr>
      </w:pPr>
    </w:p>
    <w:p w14:paraId="27221515" w14:textId="4DDFD71E" w:rsidR="003901A6" w:rsidRDefault="4AB5818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Mõju ulatus on </w:t>
      </w:r>
      <w:r w:rsidR="6B6D84E3" w:rsidRPr="0070624A">
        <w:rPr>
          <w:rFonts w:ascii="Times New Roman" w:hAnsi="Times New Roman" w:cs="Times New Roman"/>
          <w:b/>
          <w:bCs/>
          <w:sz w:val="24"/>
          <w:szCs w:val="24"/>
        </w:rPr>
        <w:t>keskmine</w:t>
      </w:r>
      <w:r w:rsidRPr="0070624A">
        <w:rPr>
          <w:rFonts w:ascii="Times New Roman" w:hAnsi="Times New Roman" w:cs="Times New Roman"/>
          <w:sz w:val="24"/>
          <w:szCs w:val="24"/>
        </w:rPr>
        <w:t xml:space="preserve">, </w:t>
      </w:r>
      <w:r w:rsidR="7DE83A2E" w:rsidRPr="0070624A">
        <w:rPr>
          <w:rFonts w:ascii="Times New Roman" w:hAnsi="Times New Roman" w:cs="Times New Roman"/>
          <w:sz w:val="24"/>
          <w:szCs w:val="24"/>
        </w:rPr>
        <w:t>sest võivad kaasneda muudatused sihtrühma käitumises, kuid eeldatavalt ei kaasne nendega kohanemisraskusi, sest toimingud, mille eest peavad pakkujad ja hankijad tasuma riigilõivu ja riigilõivu tasumise käik on sama. Isikud ei pea midagi uut juurde õppima, vaid arvesta</w:t>
      </w:r>
      <w:r w:rsidR="66E0CFE7" w:rsidRPr="0070624A">
        <w:rPr>
          <w:rFonts w:ascii="Times New Roman" w:hAnsi="Times New Roman" w:cs="Times New Roman"/>
          <w:sz w:val="24"/>
          <w:szCs w:val="24"/>
        </w:rPr>
        <w:t>ma lisaväljaminekuga. Pakkujate käitumine võib muutuda, kuna üldist hinnatõusu arvestades võib neil olla raske suurenenud riigilõivu tasuda ja nad võivad loobuda vaidlustamisest või üleüldse riigihankes osalemast.</w:t>
      </w:r>
      <w:r w:rsidRPr="0070624A">
        <w:rPr>
          <w:rFonts w:ascii="Times New Roman" w:hAnsi="Times New Roman" w:cs="Times New Roman"/>
          <w:sz w:val="24"/>
          <w:szCs w:val="24"/>
        </w:rPr>
        <w:t xml:space="preserve"> </w:t>
      </w:r>
      <w:r w:rsidR="009711B1" w:rsidRPr="0070624A">
        <w:rPr>
          <w:rFonts w:ascii="Times New Roman" w:hAnsi="Times New Roman" w:cs="Times New Roman"/>
          <w:sz w:val="24"/>
          <w:szCs w:val="24"/>
        </w:rPr>
        <w:t xml:space="preserve">Hankijate </w:t>
      </w:r>
      <w:r w:rsidR="00854EB5" w:rsidRPr="0070624A">
        <w:rPr>
          <w:rFonts w:ascii="Times New Roman" w:hAnsi="Times New Roman" w:cs="Times New Roman"/>
          <w:sz w:val="24"/>
          <w:szCs w:val="24"/>
        </w:rPr>
        <w:t>käitumine võib muutuda</w:t>
      </w:r>
      <w:r w:rsidR="00BB41DA" w:rsidRPr="0070624A">
        <w:rPr>
          <w:rFonts w:ascii="Times New Roman" w:hAnsi="Times New Roman" w:cs="Times New Roman"/>
          <w:sz w:val="24"/>
          <w:szCs w:val="24"/>
        </w:rPr>
        <w:t xml:space="preserve"> õiguskuulekamaks ja otsused olla paremini põhjendatud</w:t>
      </w:r>
      <w:r w:rsidR="00854EB5" w:rsidRPr="0070624A">
        <w:rPr>
          <w:rFonts w:ascii="Times New Roman" w:hAnsi="Times New Roman" w:cs="Times New Roman"/>
          <w:sz w:val="24"/>
          <w:szCs w:val="24"/>
        </w:rPr>
        <w:t xml:space="preserve">, </w:t>
      </w:r>
      <w:r w:rsidR="00705B8B" w:rsidRPr="0070624A">
        <w:rPr>
          <w:rFonts w:ascii="Times New Roman" w:hAnsi="Times New Roman" w:cs="Times New Roman"/>
          <w:sz w:val="24"/>
          <w:szCs w:val="24"/>
        </w:rPr>
        <w:t xml:space="preserve">sest vaidlustuse rahuldamise korral, tuleb hankijal riigilõiv </w:t>
      </w:r>
      <w:r w:rsidR="00BB41DA" w:rsidRPr="0070624A">
        <w:rPr>
          <w:rFonts w:ascii="Times New Roman" w:hAnsi="Times New Roman" w:cs="Times New Roman"/>
          <w:sz w:val="24"/>
          <w:szCs w:val="24"/>
        </w:rPr>
        <w:t>hüvitada.</w:t>
      </w:r>
    </w:p>
    <w:p w14:paraId="5854907E" w14:textId="77777777" w:rsidR="00785C39" w:rsidRPr="0070624A" w:rsidRDefault="00785C39" w:rsidP="0070624A">
      <w:pPr>
        <w:spacing w:after="0" w:line="240" w:lineRule="auto"/>
        <w:jc w:val="both"/>
        <w:rPr>
          <w:rFonts w:ascii="Times New Roman" w:hAnsi="Times New Roman" w:cs="Times New Roman"/>
          <w:sz w:val="24"/>
          <w:szCs w:val="24"/>
        </w:rPr>
      </w:pPr>
    </w:p>
    <w:p w14:paraId="00F20113" w14:textId="26610DF7" w:rsidR="003901A6" w:rsidRDefault="4AB58187"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Ebasoovitava mõju kaasnemise risk on </w:t>
      </w:r>
      <w:r w:rsidR="639CBD88" w:rsidRPr="0070624A">
        <w:rPr>
          <w:rFonts w:ascii="Times New Roman" w:hAnsi="Times New Roman" w:cs="Times New Roman"/>
          <w:b/>
          <w:bCs/>
          <w:sz w:val="24"/>
          <w:szCs w:val="24"/>
        </w:rPr>
        <w:t>keskmin</w:t>
      </w:r>
      <w:r w:rsidRPr="0070624A">
        <w:rPr>
          <w:rFonts w:ascii="Times New Roman" w:hAnsi="Times New Roman" w:cs="Times New Roman"/>
          <w:b/>
          <w:bCs/>
          <w:sz w:val="24"/>
          <w:szCs w:val="24"/>
        </w:rPr>
        <w:t>e</w:t>
      </w:r>
      <w:r w:rsidRPr="0070624A">
        <w:rPr>
          <w:rFonts w:ascii="Times New Roman" w:hAnsi="Times New Roman" w:cs="Times New Roman"/>
          <w:sz w:val="24"/>
          <w:szCs w:val="24"/>
        </w:rPr>
        <w:t xml:space="preserve">. </w:t>
      </w:r>
      <w:r w:rsidR="2F0F7AE5" w:rsidRPr="0070624A">
        <w:rPr>
          <w:rFonts w:ascii="Times New Roman" w:hAnsi="Times New Roman" w:cs="Times New Roman"/>
          <w:sz w:val="24"/>
          <w:szCs w:val="24"/>
        </w:rPr>
        <w:t xml:space="preserve">Riigilõivu määra suurendamine on sihtrühmale pigem negatiivne, sest ollakse harjunud väiksema summa eest vaidlustusi </w:t>
      </w:r>
      <w:proofErr w:type="spellStart"/>
      <w:r w:rsidR="2F0F7AE5" w:rsidRPr="0070624A">
        <w:rPr>
          <w:rFonts w:ascii="Times New Roman" w:hAnsi="Times New Roman" w:cs="Times New Roman"/>
          <w:sz w:val="24"/>
          <w:szCs w:val="24"/>
        </w:rPr>
        <w:t>VaKo-le</w:t>
      </w:r>
      <w:proofErr w:type="spellEnd"/>
      <w:r w:rsidR="2F0F7AE5" w:rsidRPr="0070624A">
        <w:rPr>
          <w:rFonts w:ascii="Times New Roman" w:hAnsi="Times New Roman" w:cs="Times New Roman"/>
          <w:sz w:val="24"/>
          <w:szCs w:val="24"/>
        </w:rPr>
        <w:t xml:space="preserve"> esitama. Võivad kaasneda muudatused sihtrühma käitumises, sest kui teenus on liiga kallis, võivad osad senised teenuse kasutajad sellest loobuda. See võib tähend</w:t>
      </w:r>
      <w:r w:rsidR="1397F071" w:rsidRPr="0070624A">
        <w:rPr>
          <w:rFonts w:ascii="Times New Roman" w:hAnsi="Times New Roman" w:cs="Times New Roman"/>
          <w:sz w:val="24"/>
          <w:szCs w:val="24"/>
        </w:rPr>
        <w:t>ada</w:t>
      </w:r>
      <w:r w:rsidR="00671974">
        <w:rPr>
          <w:rFonts w:ascii="Times New Roman" w:hAnsi="Times New Roman" w:cs="Times New Roman"/>
          <w:sz w:val="24"/>
          <w:szCs w:val="24"/>
        </w:rPr>
        <w:t>, et pakkujad vaidlustavad hankija otsuseid vähem</w:t>
      </w:r>
      <w:r w:rsidR="0093354B">
        <w:rPr>
          <w:rFonts w:ascii="Times New Roman" w:hAnsi="Times New Roman" w:cs="Times New Roman"/>
          <w:sz w:val="24"/>
          <w:szCs w:val="24"/>
        </w:rPr>
        <w:t>.</w:t>
      </w:r>
      <w:r w:rsidR="1397F071" w:rsidRPr="0070624A">
        <w:rPr>
          <w:rFonts w:ascii="Times New Roman" w:hAnsi="Times New Roman" w:cs="Times New Roman"/>
          <w:sz w:val="24"/>
          <w:szCs w:val="24"/>
        </w:rPr>
        <w:t xml:space="preserve"> </w:t>
      </w:r>
      <w:r w:rsidR="08F4F934" w:rsidRPr="0070624A">
        <w:rPr>
          <w:rFonts w:ascii="Times New Roman" w:hAnsi="Times New Roman" w:cs="Times New Roman"/>
          <w:sz w:val="24"/>
          <w:szCs w:val="24"/>
        </w:rPr>
        <w:t xml:space="preserve">Väheneb pakkujate õiguskaitse kindlus. </w:t>
      </w:r>
      <w:r w:rsidR="08F87F17" w:rsidRPr="0070624A">
        <w:rPr>
          <w:rFonts w:ascii="Times New Roman" w:hAnsi="Times New Roman" w:cs="Times New Roman"/>
          <w:sz w:val="24"/>
          <w:szCs w:val="24"/>
        </w:rPr>
        <w:t xml:space="preserve">Teisalt võivad muudatuse tulemusel tõusta pakkumuste hinnad, sest riigihankes osalemise sh vaidlustusmenetluse kulu kandub paratamatult </w:t>
      </w:r>
      <w:r w:rsidR="036E9090" w:rsidRPr="0070624A">
        <w:rPr>
          <w:rFonts w:ascii="Times New Roman" w:hAnsi="Times New Roman" w:cs="Times New Roman"/>
          <w:sz w:val="24"/>
          <w:szCs w:val="24"/>
        </w:rPr>
        <w:t>ettevõtjate hindadesse üle.</w:t>
      </w:r>
    </w:p>
    <w:p w14:paraId="65AF05DC" w14:textId="77777777" w:rsidR="00785C39" w:rsidRPr="0070624A" w:rsidRDefault="00785C39" w:rsidP="0070624A">
      <w:pPr>
        <w:spacing w:after="0" w:line="240" w:lineRule="auto"/>
        <w:jc w:val="both"/>
        <w:rPr>
          <w:rFonts w:ascii="Times New Roman" w:hAnsi="Times New Roman" w:cs="Times New Roman"/>
          <w:sz w:val="24"/>
          <w:szCs w:val="24"/>
        </w:rPr>
      </w:pPr>
    </w:p>
    <w:p w14:paraId="52E0F61F" w14:textId="14FBC421" w:rsidR="003901A6" w:rsidRDefault="4AB58187" w:rsidP="0070624A">
      <w:pPr>
        <w:spacing w:after="0" w:line="240" w:lineRule="auto"/>
        <w:jc w:val="both"/>
        <w:rPr>
          <w:rFonts w:ascii="Times New Roman" w:hAnsi="Times New Roman" w:cs="Times New Roman"/>
          <w:sz w:val="24"/>
          <w:szCs w:val="24"/>
        </w:rPr>
      </w:pPr>
      <w:commentRangeStart w:id="124"/>
      <w:r w:rsidRPr="0070624A">
        <w:rPr>
          <w:rFonts w:ascii="Times New Roman" w:hAnsi="Times New Roman" w:cs="Times New Roman"/>
          <w:b/>
          <w:bCs/>
          <w:sz w:val="24"/>
          <w:szCs w:val="24"/>
        </w:rPr>
        <w:t>Järeldus mõju olulisuse kohta</w:t>
      </w:r>
      <w:r w:rsidRPr="0070624A">
        <w:rPr>
          <w:rFonts w:ascii="Times New Roman" w:hAnsi="Times New Roman" w:cs="Times New Roman"/>
          <w:sz w:val="24"/>
          <w:szCs w:val="24"/>
        </w:rPr>
        <w:t xml:space="preserve">: </w:t>
      </w:r>
      <w:r w:rsidR="00BB394C">
        <w:rPr>
          <w:rFonts w:ascii="Times New Roman" w:hAnsi="Times New Roman" w:cs="Times New Roman"/>
          <w:sz w:val="24"/>
          <w:szCs w:val="24"/>
        </w:rPr>
        <w:t xml:space="preserve">muudatuse mõju ei ole oluline, kuigi </w:t>
      </w:r>
      <w:r w:rsidR="00DE775C">
        <w:rPr>
          <w:rFonts w:ascii="Times New Roman" w:hAnsi="Times New Roman" w:cs="Times New Roman"/>
          <w:sz w:val="24"/>
          <w:szCs w:val="24"/>
        </w:rPr>
        <w:t xml:space="preserve">pakkujatel </w:t>
      </w:r>
      <w:r w:rsidR="00BB394C">
        <w:rPr>
          <w:rFonts w:ascii="Times New Roman" w:hAnsi="Times New Roman" w:cs="Times New Roman"/>
          <w:sz w:val="24"/>
          <w:szCs w:val="24"/>
        </w:rPr>
        <w:t>võib esineda tea</w:t>
      </w:r>
      <w:r w:rsidR="00DE775C">
        <w:rPr>
          <w:rFonts w:ascii="Times New Roman" w:hAnsi="Times New Roman" w:cs="Times New Roman"/>
          <w:sz w:val="24"/>
          <w:szCs w:val="24"/>
        </w:rPr>
        <w:t>tud määral</w:t>
      </w:r>
      <w:r w:rsidR="00BB394C">
        <w:rPr>
          <w:rFonts w:ascii="Times New Roman" w:hAnsi="Times New Roman" w:cs="Times New Roman"/>
          <w:sz w:val="24"/>
          <w:szCs w:val="24"/>
        </w:rPr>
        <w:t xml:space="preserve"> käitumisharjum</w:t>
      </w:r>
      <w:r w:rsidR="00D95945">
        <w:rPr>
          <w:rFonts w:ascii="Times New Roman" w:hAnsi="Times New Roman" w:cs="Times New Roman"/>
          <w:sz w:val="24"/>
          <w:szCs w:val="24"/>
        </w:rPr>
        <w:t>uste muutumine</w:t>
      </w:r>
      <w:r w:rsidR="00C31A0A">
        <w:rPr>
          <w:rFonts w:ascii="Times New Roman" w:hAnsi="Times New Roman" w:cs="Times New Roman"/>
          <w:sz w:val="24"/>
          <w:szCs w:val="24"/>
        </w:rPr>
        <w:t xml:space="preserve"> ja õiguskaitse vähenemine. </w:t>
      </w:r>
      <w:commentRangeEnd w:id="124"/>
      <w:r w:rsidR="004931D8">
        <w:rPr>
          <w:rStyle w:val="Kommentaariviide"/>
        </w:rPr>
        <w:commentReference w:id="124"/>
      </w:r>
    </w:p>
    <w:p w14:paraId="2ABE9C6D" w14:textId="77777777" w:rsidR="00ED5C3A" w:rsidRPr="0070624A" w:rsidRDefault="00ED5C3A" w:rsidP="0070624A">
      <w:pPr>
        <w:spacing w:after="0" w:line="240" w:lineRule="auto"/>
        <w:jc w:val="both"/>
        <w:rPr>
          <w:rFonts w:ascii="Times New Roman" w:hAnsi="Times New Roman" w:cs="Times New Roman"/>
          <w:sz w:val="24"/>
          <w:szCs w:val="24"/>
        </w:rPr>
      </w:pPr>
    </w:p>
    <w:p w14:paraId="71C414BD" w14:textId="4872210A" w:rsidR="003901A6" w:rsidRDefault="72686233"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6.</w:t>
      </w:r>
      <w:r w:rsidR="00661E83" w:rsidRPr="0070624A">
        <w:rPr>
          <w:rFonts w:ascii="Times New Roman" w:hAnsi="Times New Roman" w:cs="Times New Roman"/>
          <w:b/>
          <w:bCs/>
          <w:sz w:val="24"/>
          <w:szCs w:val="24"/>
        </w:rPr>
        <w:t>2</w:t>
      </w:r>
      <w:r w:rsidRPr="0070624A">
        <w:rPr>
          <w:rFonts w:ascii="Times New Roman" w:hAnsi="Times New Roman" w:cs="Times New Roman"/>
          <w:b/>
          <w:bCs/>
          <w:sz w:val="24"/>
          <w:szCs w:val="24"/>
        </w:rPr>
        <w:t>.</w:t>
      </w:r>
      <w:r w:rsidR="22992219" w:rsidRPr="0070624A">
        <w:rPr>
          <w:rFonts w:ascii="Times New Roman" w:hAnsi="Times New Roman" w:cs="Times New Roman"/>
          <w:b/>
          <w:bCs/>
          <w:sz w:val="24"/>
          <w:szCs w:val="24"/>
        </w:rPr>
        <w:t>2</w:t>
      </w:r>
      <w:r w:rsidRPr="0070624A">
        <w:rPr>
          <w:rFonts w:ascii="Times New Roman" w:hAnsi="Times New Roman" w:cs="Times New Roman"/>
          <w:b/>
          <w:bCs/>
          <w:sz w:val="24"/>
          <w:szCs w:val="24"/>
        </w:rPr>
        <w:t>.</w:t>
      </w:r>
      <w:r w:rsidRPr="0070624A">
        <w:rPr>
          <w:rFonts w:ascii="Times New Roman" w:hAnsi="Times New Roman" w:cs="Times New Roman"/>
          <w:sz w:val="24"/>
          <w:szCs w:val="24"/>
        </w:rPr>
        <w:t xml:space="preserve"> </w:t>
      </w:r>
      <w:r w:rsidRPr="0070624A">
        <w:rPr>
          <w:rFonts w:ascii="Times New Roman" w:hAnsi="Times New Roman" w:cs="Times New Roman"/>
          <w:b/>
          <w:bCs/>
          <w:sz w:val="24"/>
          <w:szCs w:val="24"/>
        </w:rPr>
        <w:t>Mõju valdkond: mõju riigiasutuste ja kohaliku omavalitsuse asutuste korraldusele</w:t>
      </w:r>
    </w:p>
    <w:p w14:paraId="760D6ECA" w14:textId="77777777" w:rsidR="00ED5C3A" w:rsidRPr="0070624A" w:rsidRDefault="00ED5C3A" w:rsidP="0070624A">
      <w:pPr>
        <w:spacing w:after="0" w:line="240" w:lineRule="auto"/>
        <w:jc w:val="both"/>
        <w:rPr>
          <w:rFonts w:ascii="Times New Roman" w:hAnsi="Times New Roman" w:cs="Times New Roman"/>
          <w:b/>
          <w:bCs/>
          <w:sz w:val="24"/>
          <w:szCs w:val="24"/>
        </w:rPr>
      </w:pPr>
    </w:p>
    <w:p w14:paraId="1C6A7D5B" w14:textId="6EE727DF" w:rsidR="003901A6"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Sihtrühm: riigihangete vaidlustuskomisjon</w:t>
      </w:r>
    </w:p>
    <w:p w14:paraId="0FFADC5A" w14:textId="77777777" w:rsidR="00ED5C3A" w:rsidRPr="0070624A" w:rsidRDefault="00ED5C3A" w:rsidP="0070624A">
      <w:pPr>
        <w:spacing w:after="0" w:line="240" w:lineRule="auto"/>
        <w:jc w:val="both"/>
        <w:rPr>
          <w:rFonts w:ascii="Times New Roman" w:hAnsi="Times New Roman" w:cs="Times New Roman"/>
          <w:sz w:val="24"/>
          <w:szCs w:val="24"/>
        </w:rPr>
      </w:pPr>
    </w:p>
    <w:p w14:paraId="5CE82C5C" w14:textId="3BA21C87" w:rsidR="003901A6" w:rsidRPr="0070624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Mõjutatud sihtrühma suurus on </w:t>
      </w:r>
      <w:r w:rsidRPr="0070624A">
        <w:rPr>
          <w:rFonts w:ascii="Times New Roman" w:hAnsi="Times New Roman" w:cs="Times New Roman"/>
          <w:b/>
          <w:bCs/>
          <w:sz w:val="24"/>
          <w:szCs w:val="24"/>
        </w:rPr>
        <w:t>väike</w:t>
      </w:r>
      <w:r w:rsidRPr="0070624A">
        <w:rPr>
          <w:rFonts w:ascii="Times New Roman" w:hAnsi="Times New Roman" w:cs="Times New Roman"/>
          <w:sz w:val="24"/>
          <w:szCs w:val="24"/>
        </w:rPr>
        <w:t xml:space="preserve"> võrreldes riigiasutuste koguarvuga. Kavandatav muudatus puudutab </w:t>
      </w:r>
      <w:proofErr w:type="spellStart"/>
      <w:r w:rsidR="000B1D77" w:rsidRPr="0070624A">
        <w:rPr>
          <w:rFonts w:ascii="Times New Roman" w:hAnsi="Times New Roman" w:cs="Times New Roman"/>
          <w:sz w:val="24"/>
          <w:szCs w:val="24"/>
        </w:rPr>
        <w:t>VaKo</w:t>
      </w:r>
      <w:proofErr w:type="spellEnd"/>
      <w:r w:rsidRPr="0070624A">
        <w:rPr>
          <w:rFonts w:ascii="Times New Roman" w:hAnsi="Times New Roman" w:cs="Times New Roman"/>
          <w:sz w:val="24"/>
          <w:szCs w:val="24"/>
        </w:rPr>
        <w:t xml:space="preserve"> lii</w:t>
      </w:r>
      <w:r w:rsidR="000B1D77" w:rsidRPr="0070624A">
        <w:rPr>
          <w:rFonts w:ascii="Times New Roman" w:hAnsi="Times New Roman" w:cs="Times New Roman"/>
          <w:sz w:val="24"/>
          <w:szCs w:val="24"/>
        </w:rPr>
        <w:t>kmeid</w:t>
      </w:r>
      <w:r w:rsidRPr="0070624A">
        <w:rPr>
          <w:rFonts w:ascii="Times New Roman" w:hAnsi="Times New Roman" w:cs="Times New Roman"/>
          <w:sz w:val="24"/>
          <w:szCs w:val="24"/>
        </w:rPr>
        <w:t>.</w:t>
      </w:r>
    </w:p>
    <w:p w14:paraId="6ADD1D59" w14:textId="77777777" w:rsidR="00AD289C" w:rsidRPr="0070624A" w:rsidRDefault="00AD289C" w:rsidP="0070624A">
      <w:pPr>
        <w:spacing w:after="0" w:line="240" w:lineRule="auto"/>
        <w:jc w:val="both"/>
        <w:rPr>
          <w:rFonts w:ascii="Times New Roman" w:hAnsi="Times New Roman" w:cs="Times New Roman"/>
          <w:sz w:val="24"/>
          <w:szCs w:val="24"/>
        </w:rPr>
      </w:pPr>
    </w:p>
    <w:p w14:paraId="277C308A" w14:textId="28297927" w:rsidR="00ED5C3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Mõju ulatus on </w:t>
      </w:r>
      <w:r w:rsidRPr="0070624A">
        <w:rPr>
          <w:rFonts w:ascii="Times New Roman" w:hAnsi="Times New Roman" w:cs="Times New Roman"/>
          <w:b/>
          <w:bCs/>
          <w:sz w:val="24"/>
          <w:szCs w:val="24"/>
        </w:rPr>
        <w:t>väike</w:t>
      </w:r>
      <w:r w:rsidRPr="0070624A">
        <w:rPr>
          <w:rFonts w:ascii="Times New Roman" w:hAnsi="Times New Roman" w:cs="Times New Roman"/>
          <w:sz w:val="24"/>
          <w:szCs w:val="24"/>
        </w:rPr>
        <w:t>, kuna mõjutatud sihtrühma tegevustes ei muutu midagi olulisel määral.</w:t>
      </w:r>
      <w:r w:rsidR="00ED5C3A">
        <w:rPr>
          <w:rFonts w:ascii="Times New Roman" w:hAnsi="Times New Roman" w:cs="Times New Roman"/>
          <w:sz w:val="24"/>
          <w:szCs w:val="24"/>
        </w:rPr>
        <w:t xml:space="preserve"> </w:t>
      </w:r>
      <w:r w:rsidRPr="0070624A">
        <w:rPr>
          <w:rFonts w:ascii="Times New Roman" w:hAnsi="Times New Roman" w:cs="Times New Roman"/>
          <w:sz w:val="24"/>
          <w:szCs w:val="24"/>
        </w:rPr>
        <w:t>Juba kehtiva seaduse järgi tuleb RHS-i alusel vaidlustuse esitamise eest tasuda riigilõivu ja asutus, kellele vaidlustus esitatakse (riigihangete vaidlustuskomisjon) peab kontrollima riigilõivu tasumist. Muudatus puudutab üksnes riigilõivu suurust ning sellega ei kaasne riigihangete vaidlustuskomisjonile kohanemisraskusi ega töökoormuse kasvu.</w:t>
      </w:r>
      <w:r w:rsidR="007778A2">
        <w:rPr>
          <w:rFonts w:ascii="Times New Roman" w:hAnsi="Times New Roman" w:cs="Times New Roman"/>
          <w:sz w:val="24"/>
          <w:szCs w:val="24"/>
        </w:rPr>
        <w:t xml:space="preserve"> </w:t>
      </w:r>
      <w:r w:rsidR="00F1261B">
        <w:rPr>
          <w:rFonts w:ascii="Times New Roman" w:hAnsi="Times New Roman" w:cs="Times New Roman"/>
          <w:sz w:val="24"/>
          <w:szCs w:val="24"/>
        </w:rPr>
        <w:t>K</w:t>
      </w:r>
      <w:r w:rsidR="00DD7BFF">
        <w:rPr>
          <w:rFonts w:ascii="Times New Roman" w:hAnsi="Times New Roman" w:cs="Times New Roman"/>
          <w:sz w:val="24"/>
          <w:szCs w:val="24"/>
        </w:rPr>
        <w:t>ui vaidlustuse esitamisel ei ole tasutud riigilõivu või on tasutud vähem kui nõutud, o</w:t>
      </w:r>
      <w:r w:rsidR="00067958">
        <w:rPr>
          <w:rFonts w:ascii="Times New Roman" w:hAnsi="Times New Roman" w:cs="Times New Roman"/>
          <w:sz w:val="24"/>
          <w:szCs w:val="24"/>
        </w:rPr>
        <w:t>n tegemist vaidlustusega, mi</w:t>
      </w:r>
      <w:r w:rsidR="00EA5D50">
        <w:rPr>
          <w:rFonts w:ascii="Times New Roman" w:hAnsi="Times New Roman" w:cs="Times New Roman"/>
          <w:sz w:val="24"/>
          <w:szCs w:val="24"/>
        </w:rPr>
        <w:t xml:space="preserve">s tagastatakse puuduste kõrvaldamiseks, </w:t>
      </w:r>
      <w:r w:rsidR="00B94344">
        <w:rPr>
          <w:rFonts w:ascii="Times New Roman" w:hAnsi="Times New Roman" w:cs="Times New Roman"/>
          <w:sz w:val="24"/>
          <w:szCs w:val="24"/>
        </w:rPr>
        <w:t>puuduse kõrvaldamata jätmisel</w:t>
      </w:r>
      <w:r w:rsidR="00F97FB4">
        <w:rPr>
          <w:rFonts w:ascii="Times New Roman" w:hAnsi="Times New Roman" w:cs="Times New Roman"/>
          <w:sz w:val="24"/>
          <w:szCs w:val="24"/>
        </w:rPr>
        <w:t xml:space="preserve">, jääb vaidlustus </w:t>
      </w:r>
      <w:proofErr w:type="spellStart"/>
      <w:r w:rsidR="00F97FB4">
        <w:rPr>
          <w:rFonts w:ascii="Times New Roman" w:hAnsi="Times New Roman" w:cs="Times New Roman"/>
          <w:sz w:val="24"/>
          <w:szCs w:val="24"/>
        </w:rPr>
        <w:t>läbivaatamata</w:t>
      </w:r>
      <w:proofErr w:type="spellEnd"/>
      <w:r w:rsidR="00F97FB4">
        <w:rPr>
          <w:rFonts w:ascii="Times New Roman" w:hAnsi="Times New Roman" w:cs="Times New Roman"/>
          <w:sz w:val="24"/>
          <w:szCs w:val="24"/>
        </w:rPr>
        <w:t xml:space="preserve">. </w:t>
      </w:r>
      <w:r w:rsidR="007778A2">
        <w:rPr>
          <w:rFonts w:ascii="Times New Roman" w:hAnsi="Times New Roman" w:cs="Times New Roman"/>
          <w:sz w:val="24"/>
          <w:szCs w:val="24"/>
        </w:rPr>
        <w:t xml:space="preserve">Riigilõivu muutmisega ei kaasne </w:t>
      </w:r>
      <w:r w:rsidR="00FD63AE">
        <w:rPr>
          <w:rFonts w:ascii="Times New Roman" w:hAnsi="Times New Roman" w:cs="Times New Roman"/>
          <w:sz w:val="24"/>
          <w:szCs w:val="24"/>
        </w:rPr>
        <w:t>vaidlustuskomisjoni töötasu kasvu. Muudatuse eesmärgiks on tagada vaidlustus</w:t>
      </w:r>
      <w:r w:rsidR="00D152A7">
        <w:rPr>
          <w:rFonts w:ascii="Times New Roman" w:hAnsi="Times New Roman" w:cs="Times New Roman"/>
          <w:sz w:val="24"/>
          <w:szCs w:val="24"/>
        </w:rPr>
        <w:t xml:space="preserve">komisjoni </w:t>
      </w:r>
      <w:r w:rsidR="00ED6761">
        <w:rPr>
          <w:rFonts w:ascii="Times New Roman" w:hAnsi="Times New Roman" w:cs="Times New Roman"/>
          <w:sz w:val="24"/>
          <w:szCs w:val="24"/>
        </w:rPr>
        <w:t>majandustegevuse ja töötasude kulukomponentide katmine</w:t>
      </w:r>
      <w:r w:rsidR="009668A9">
        <w:rPr>
          <w:rFonts w:ascii="Times New Roman" w:hAnsi="Times New Roman" w:cs="Times New Roman"/>
          <w:sz w:val="24"/>
          <w:szCs w:val="24"/>
        </w:rPr>
        <w:t>.</w:t>
      </w:r>
    </w:p>
    <w:p w14:paraId="1C9FE9FE" w14:textId="3000BDC0" w:rsidR="43D5FC19" w:rsidRPr="0070624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 </w:t>
      </w:r>
    </w:p>
    <w:p w14:paraId="6D5F3F87" w14:textId="247A233A" w:rsidR="00ED5C3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Ebasoovitava mõju kaasnemise risk on </w:t>
      </w:r>
      <w:r w:rsidRPr="0070624A">
        <w:rPr>
          <w:rFonts w:ascii="Times New Roman" w:hAnsi="Times New Roman" w:cs="Times New Roman"/>
          <w:b/>
          <w:bCs/>
          <w:sz w:val="24"/>
          <w:szCs w:val="24"/>
        </w:rPr>
        <w:t>väike</w:t>
      </w:r>
      <w:r w:rsidRPr="0070624A">
        <w:rPr>
          <w:rFonts w:ascii="Times New Roman" w:hAnsi="Times New Roman" w:cs="Times New Roman"/>
          <w:sz w:val="24"/>
          <w:szCs w:val="24"/>
        </w:rPr>
        <w:t>. Muudatuse tõttu võib esialgu suureneda selgitusvajadus, sest hankijatel ja pakkujatel võib uute riigilõivumäärade kohta olla rohkem küsimusi</w:t>
      </w:r>
      <w:r w:rsidR="005A1F8D">
        <w:rPr>
          <w:rFonts w:ascii="Times New Roman" w:hAnsi="Times New Roman" w:cs="Times New Roman"/>
          <w:sz w:val="24"/>
          <w:szCs w:val="24"/>
        </w:rPr>
        <w:t xml:space="preserve"> või esitatakse puudustega vaidlustusi, mis tagastatakse vaidlustajale</w:t>
      </w:r>
      <w:r w:rsidRPr="0070624A">
        <w:rPr>
          <w:rFonts w:ascii="Times New Roman" w:hAnsi="Times New Roman" w:cs="Times New Roman"/>
          <w:sz w:val="24"/>
          <w:szCs w:val="24"/>
        </w:rPr>
        <w:t xml:space="preserve">. </w:t>
      </w:r>
      <w:r w:rsidRPr="0070624A">
        <w:rPr>
          <w:rFonts w:ascii="Times New Roman" w:hAnsi="Times New Roman" w:cs="Times New Roman"/>
          <w:sz w:val="24"/>
          <w:szCs w:val="24"/>
        </w:rPr>
        <w:lastRenderedPageBreak/>
        <w:t xml:space="preserve">Vaidlustuskomisjoni liikmed peavad edaspidi enne RHS-i alusel vaidlustuse menetlusse võtmist kontrollima, kas riigilõiv on tasutud </w:t>
      </w:r>
      <w:r w:rsidR="000B1102">
        <w:rPr>
          <w:rFonts w:ascii="Times New Roman" w:hAnsi="Times New Roman" w:cs="Times New Roman"/>
          <w:sz w:val="24"/>
          <w:szCs w:val="24"/>
        </w:rPr>
        <w:t>kehtiva</w:t>
      </w:r>
      <w:r w:rsidR="000B1102" w:rsidRPr="0070624A">
        <w:rPr>
          <w:rFonts w:ascii="Times New Roman" w:hAnsi="Times New Roman" w:cs="Times New Roman"/>
          <w:sz w:val="24"/>
          <w:szCs w:val="24"/>
        </w:rPr>
        <w:t xml:space="preserve"> </w:t>
      </w:r>
      <w:r w:rsidRPr="0070624A">
        <w:rPr>
          <w:rFonts w:ascii="Times New Roman" w:hAnsi="Times New Roman" w:cs="Times New Roman"/>
          <w:sz w:val="24"/>
          <w:szCs w:val="24"/>
        </w:rPr>
        <w:t xml:space="preserve">määra kohaselt. </w:t>
      </w:r>
      <w:r w:rsidR="7D3911C3" w:rsidRPr="0070624A">
        <w:rPr>
          <w:rFonts w:ascii="Times New Roman" w:hAnsi="Times New Roman" w:cs="Times New Roman"/>
          <w:sz w:val="24"/>
          <w:szCs w:val="24"/>
        </w:rPr>
        <w:t>Viimast</w:t>
      </w:r>
      <w:r w:rsidRPr="0070624A">
        <w:rPr>
          <w:rFonts w:ascii="Times New Roman" w:hAnsi="Times New Roman" w:cs="Times New Roman"/>
          <w:sz w:val="24"/>
          <w:szCs w:val="24"/>
        </w:rPr>
        <w:t xml:space="preserve"> peavad nad tegema juba praegu. Seega ei mõjuta muudatus liikmete töö olemust. </w:t>
      </w:r>
    </w:p>
    <w:p w14:paraId="583C87E2" w14:textId="625EE40A" w:rsidR="43D5FC19" w:rsidRPr="0070624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 xml:space="preserve"> </w:t>
      </w:r>
    </w:p>
    <w:p w14:paraId="5263D2FF" w14:textId="4130AF17" w:rsidR="003901A6" w:rsidRPr="0070624A" w:rsidRDefault="43D5FC19"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b/>
          <w:bCs/>
          <w:sz w:val="24"/>
          <w:szCs w:val="24"/>
        </w:rPr>
        <w:t>Järeldus mõju olulisuse kohta</w:t>
      </w:r>
      <w:r w:rsidRPr="0070624A">
        <w:rPr>
          <w:rFonts w:ascii="Times New Roman" w:hAnsi="Times New Roman" w:cs="Times New Roman"/>
          <w:sz w:val="24"/>
          <w:szCs w:val="24"/>
        </w:rPr>
        <w:t>: muudatusel ei ole koormavat mõju. Seega ei ole mõju oluline.</w:t>
      </w:r>
    </w:p>
    <w:p w14:paraId="6B5C19AE" w14:textId="19303924" w:rsidR="003901A6" w:rsidRPr="0070624A" w:rsidRDefault="003901A6" w:rsidP="0070624A">
      <w:pPr>
        <w:spacing w:after="0" w:line="240" w:lineRule="auto"/>
        <w:jc w:val="both"/>
        <w:rPr>
          <w:rFonts w:ascii="Times New Roman" w:hAnsi="Times New Roman" w:cs="Times New Roman"/>
          <w:sz w:val="24"/>
          <w:szCs w:val="24"/>
        </w:rPr>
      </w:pPr>
    </w:p>
    <w:p w14:paraId="1F8B6B3C" w14:textId="2EFEA105"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 xml:space="preserve">7. Seaduse </w:t>
      </w:r>
      <w:r w:rsidR="008D4207">
        <w:rPr>
          <w:rFonts w:ascii="Times New Roman" w:hAnsi="Times New Roman" w:cs="Times New Roman"/>
          <w:b/>
          <w:bCs/>
          <w:sz w:val="24"/>
          <w:szCs w:val="24"/>
        </w:rPr>
        <w:t xml:space="preserve">rakendamisega seotud riigi ja kohaliku omavalitsuse tegevused, </w:t>
      </w:r>
      <w:r w:rsidRPr="0070624A">
        <w:rPr>
          <w:rFonts w:ascii="Times New Roman" w:hAnsi="Times New Roman" w:cs="Times New Roman"/>
          <w:b/>
          <w:bCs/>
          <w:sz w:val="24"/>
          <w:szCs w:val="24"/>
        </w:rPr>
        <w:t>eeldatavad kulud ja tulud</w:t>
      </w:r>
    </w:p>
    <w:p w14:paraId="14B2459B" w14:textId="77777777" w:rsidR="00ED5C3A" w:rsidRPr="0070624A" w:rsidRDefault="00ED5C3A" w:rsidP="0070624A">
      <w:pPr>
        <w:spacing w:after="0" w:line="240" w:lineRule="auto"/>
        <w:jc w:val="both"/>
        <w:rPr>
          <w:rFonts w:ascii="Times New Roman" w:hAnsi="Times New Roman" w:cs="Times New Roman"/>
          <w:b/>
          <w:bCs/>
          <w:sz w:val="24"/>
          <w:szCs w:val="24"/>
        </w:rPr>
      </w:pPr>
    </w:p>
    <w:p w14:paraId="3541DD28" w14:textId="5249A2D7" w:rsidR="006810D3" w:rsidRPr="0070624A" w:rsidRDefault="006810D3"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Eelnõukohase seaduse jõustumisel ei ole eeldatavaid kulusid</w:t>
      </w:r>
      <w:r w:rsidR="00661E83" w:rsidRPr="0070624A">
        <w:rPr>
          <w:rFonts w:ascii="Times New Roman" w:hAnsi="Times New Roman" w:cs="Times New Roman"/>
          <w:sz w:val="24"/>
          <w:szCs w:val="24"/>
        </w:rPr>
        <w:t>.</w:t>
      </w:r>
      <w:r w:rsidRPr="0070624A">
        <w:rPr>
          <w:rFonts w:ascii="Times New Roman" w:hAnsi="Times New Roman" w:cs="Times New Roman"/>
          <w:sz w:val="24"/>
          <w:szCs w:val="24"/>
        </w:rPr>
        <w:t xml:space="preserve"> </w:t>
      </w:r>
      <w:r w:rsidR="00661E83" w:rsidRPr="0070624A">
        <w:rPr>
          <w:rFonts w:ascii="Times New Roman" w:hAnsi="Times New Roman" w:cs="Times New Roman"/>
          <w:sz w:val="24"/>
          <w:szCs w:val="24"/>
        </w:rPr>
        <w:t xml:space="preserve">Riigi </w:t>
      </w:r>
      <w:r w:rsidRPr="0070624A">
        <w:rPr>
          <w:rFonts w:ascii="Times New Roman" w:hAnsi="Times New Roman" w:cs="Times New Roman"/>
          <w:sz w:val="24"/>
          <w:szCs w:val="24"/>
        </w:rPr>
        <w:t>tulu</w:t>
      </w:r>
      <w:r w:rsidR="00661E83" w:rsidRPr="0070624A">
        <w:rPr>
          <w:rFonts w:ascii="Times New Roman" w:hAnsi="Times New Roman" w:cs="Times New Roman"/>
          <w:sz w:val="24"/>
          <w:szCs w:val="24"/>
        </w:rPr>
        <w:t xml:space="preserve">d tõusevad </w:t>
      </w:r>
      <w:r w:rsidR="00661E83" w:rsidRPr="006C1532">
        <w:rPr>
          <w:rFonts w:ascii="Times New Roman" w:hAnsi="Times New Roman" w:cs="Times New Roman"/>
          <w:sz w:val="24"/>
          <w:szCs w:val="24"/>
        </w:rPr>
        <w:t>riigilõivumäärade tõstmise arvel</w:t>
      </w:r>
      <w:r w:rsidR="006E7A1D">
        <w:rPr>
          <w:rFonts w:ascii="Times New Roman" w:hAnsi="Times New Roman" w:cs="Times New Roman"/>
          <w:sz w:val="24"/>
          <w:szCs w:val="24"/>
        </w:rPr>
        <w:t>.</w:t>
      </w:r>
      <w:r w:rsidR="005D5D66" w:rsidRPr="006C1532">
        <w:rPr>
          <w:rFonts w:ascii="Times New Roman" w:hAnsi="Times New Roman" w:cs="Times New Roman"/>
          <w:sz w:val="24"/>
          <w:szCs w:val="24"/>
        </w:rPr>
        <w:t xml:space="preserve"> </w:t>
      </w:r>
      <w:r w:rsidR="006E7A1D">
        <w:rPr>
          <w:rFonts w:ascii="Times New Roman" w:hAnsi="Times New Roman" w:cs="Times New Roman"/>
          <w:sz w:val="24"/>
          <w:szCs w:val="24"/>
        </w:rPr>
        <w:t>E</w:t>
      </w:r>
      <w:r w:rsidR="005D5D66" w:rsidRPr="006C1532">
        <w:rPr>
          <w:rFonts w:ascii="Times New Roman" w:hAnsi="Times New Roman" w:cs="Times New Roman"/>
          <w:sz w:val="24"/>
          <w:szCs w:val="24"/>
        </w:rPr>
        <w:t xml:space="preserve">eldades, et </w:t>
      </w:r>
      <w:r w:rsidR="00F02184" w:rsidRPr="006C1532">
        <w:rPr>
          <w:rFonts w:ascii="Times New Roman" w:hAnsi="Times New Roman" w:cs="Times New Roman"/>
          <w:sz w:val="24"/>
          <w:szCs w:val="24"/>
        </w:rPr>
        <w:t>riigilõivu tõstmise</w:t>
      </w:r>
      <w:r w:rsidR="005B705E" w:rsidRPr="006C1532">
        <w:rPr>
          <w:rFonts w:ascii="Times New Roman" w:hAnsi="Times New Roman" w:cs="Times New Roman"/>
          <w:sz w:val="24"/>
          <w:szCs w:val="24"/>
        </w:rPr>
        <w:t xml:space="preserve"> järel vaidlustuste arv ei jätka kasvamist, vaid</w:t>
      </w:r>
      <w:r w:rsidR="00661E83" w:rsidRPr="006C1532">
        <w:rPr>
          <w:rFonts w:ascii="Times New Roman" w:hAnsi="Times New Roman" w:cs="Times New Roman"/>
          <w:sz w:val="24"/>
          <w:szCs w:val="24"/>
        </w:rPr>
        <w:t xml:space="preserve"> </w:t>
      </w:r>
      <w:r w:rsidR="005B705E" w:rsidRPr="006C1532">
        <w:rPr>
          <w:rFonts w:ascii="Times New Roman" w:hAnsi="Times New Roman" w:cs="Times New Roman"/>
          <w:sz w:val="24"/>
          <w:szCs w:val="24"/>
        </w:rPr>
        <w:t>jääb samale tasemele</w:t>
      </w:r>
      <w:r w:rsidR="007C6E76" w:rsidRPr="006C1532">
        <w:rPr>
          <w:rFonts w:ascii="Times New Roman" w:hAnsi="Times New Roman" w:cs="Times New Roman"/>
          <w:sz w:val="24"/>
          <w:szCs w:val="24"/>
        </w:rPr>
        <w:t xml:space="preserve"> </w:t>
      </w:r>
      <w:r w:rsidR="00EC1E93" w:rsidRPr="006C1532">
        <w:rPr>
          <w:rFonts w:ascii="Times New Roman" w:hAnsi="Times New Roman" w:cs="Times New Roman"/>
          <w:sz w:val="24"/>
          <w:szCs w:val="24"/>
        </w:rPr>
        <w:t xml:space="preserve">nagu 2024. a </w:t>
      </w:r>
      <w:r w:rsidR="00C07D99">
        <w:rPr>
          <w:rFonts w:ascii="Times New Roman" w:hAnsi="Times New Roman" w:cs="Times New Roman"/>
          <w:sz w:val="24"/>
          <w:szCs w:val="24"/>
        </w:rPr>
        <w:t xml:space="preserve"> (</w:t>
      </w:r>
      <w:r w:rsidR="002919B5">
        <w:rPr>
          <w:rFonts w:ascii="Times New Roman" w:hAnsi="Times New Roman" w:cs="Times New Roman"/>
          <w:sz w:val="24"/>
          <w:szCs w:val="24"/>
        </w:rPr>
        <w:t xml:space="preserve">165 </w:t>
      </w:r>
      <w:r w:rsidR="006E7A1D">
        <w:rPr>
          <w:rFonts w:ascii="Times New Roman" w:hAnsi="Times New Roman" w:cs="Times New Roman"/>
          <w:sz w:val="24"/>
          <w:szCs w:val="24"/>
        </w:rPr>
        <w:t>menetlusse võetavat vaidlustust)</w:t>
      </w:r>
      <w:r w:rsidR="002919B5">
        <w:rPr>
          <w:rFonts w:ascii="Times New Roman" w:hAnsi="Times New Roman" w:cs="Times New Roman"/>
          <w:sz w:val="24"/>
          <w:szCs w:val="24"/>
        </w:rPr>
        <w:t xml:space="preserve"> </w:t>
      </w:r>
      <w:r w:rsidR="007C6E76" w:rsidRPr="006C1532">
        <w:rPr>
          <w:rFonts w:ascii="Times New Roman" w:hAnsi="Times New Roman" w:cs="Times New Roman"/>
          <w:sz w:val="24"/>
          <w:szCs w:val="24"/>
        </w:rPr>
        <w:t xml:space="preserve">ning </w:t>
      </w:r>
      <w:r w:rsidR="00A173CC" w:rsidRPr="006C1532">
        <w:rPr>
          <w:rFonts w:ascii="Times New Roman" w:hAnsi="Times New Roman" w:cs="Times New Roman"/>
          <w:sz w:val="24"/>
          <w:szCs w:val="24"/>
        </w:rPr>
        <w:t>et vaid</w:t>
      </w:r>
      <w:r w:rsidR="00EC1E93" w:rsidRPr="006C1532">
        <w:rPr>
          <w:rFonts w:ascii="Times New Roman" w:hAnsi="Times New Roman" w:cs="Times New Roman"/>
          <w:sz w:val="24"/>
          <w:szCs w:val="24"/>
        </w:rPr>
        <w:t>l</w:t>
      </w:r>
      <w:r w:rsidR="00A173CC" w:rsidRPr="006C1532">
        <w:rPr>
          <w:rFonts w:ascii="Times New Roman" w:hAnsi="Times New Roman" w:cs="Times New Roman"/>
          <w:sz w:val="24"/>
          <w:szCs w:val="24"/>
        </w:rPr>
        <w:t>ustatud hangetest alla ja üle rahvusvahelise piirmäära hangete osakaal jääb samaks (</w:t>
      </w:r>
      <w:r w:rsidR="00EC1E93" w:rsidRPr="006C1532">
        <w:rPr>
          <w:rFonts w:ascii="Times New Roman" w:hAnsi="Times New Roman" w:cs="Times New Roman"/>
          <w:sz w:val="24"/>
          <w:szCs w:val="24"/>
        </w:rPr>
        <w:t xml:space="preserve">47% on </w:t>
      </w:r>
      <w:r w:rsidR="00ED48A8" w:rsidRPr="006C1532">
        <w:rPr>
          <w:rFonts w:ascii="Times New Roman" w:hAnsi="Times New Roman" w:cs="Times New Roman"/>
          <w:sz w:val="24"/>
          <w:szCs w:val="24"/>
        </w:rPr>
        <w:t>üle</w:t>
      </w:r>
      <w:r w:rsidR="00EC1E93" w:rsidRPr="006C1532">
        <w:rPr>
          <w:rFonts w:ascii="Times New Roman" w:hAnsi="Times New Roman" w:cs="Times New Roman"/>
          <w:sz w:val="24"/>
          <w:szCs w:val="24"/>
        </w:rPr>
        <w:t xml:space="preserve"> rahvusvahelise piirmäära, 53</w:t>
      </w:r>
      <w:commentRangeStart w:id="125"/>
      <w:del w:id="126" w:author="Maarja-Liis Lall - JUSTDIGI" w:date="2025-09-15T09:27:00Z">
        <w:r w:rsidR="00EC1E93" w:rsidRPr="006C1532">
          <w:rPr>
            <w:rFonts w:ascii="Times New Roman" w:hAnsi="Times New Roman" w:cs="Times New Roman"/>
            <w:sz w:val="24"/>
            <w:szCs w:val="24"/>
          </w:rPr>
          <w:delText xml:space="preserve"> </w:delText>
        </w:r>
      </w:del>
      <w:commentRangeEnd w:id="125"/>
      <w:r>
        <w:rPr>
          <w:rStyle w:val="Kommentaariviide"/>
        </w:rPr>
        <w:commentReference w:id="125"/>
      </w:r>
      <w:r w:rsidR="00EC1E93" w:rsidRPr="006C1532">
        <w:rPr>
          <w:rFonts w:ascii="Times New Roman" w:hAnsi="Times New Roman" w:cs="Times New Roman"/>
          <w:sz w:val="24"/>
          <w:szCs w:val="24"/>
        </w:rPr>
        <w:t xml:space="preserve">% </w:t>
      </w:r>
      <w:r w:rsidR="008D0815">
        <w:rPr>
          <w:rFonts w:ascii="Times New Roman" w:hAnsi="Times New Roman" w:cs="Times New Roman"/>
          <w:sz w:val="24"/>
          <w:szCs w:val="24"/>
        </w:rPr>
        <w:t>alla</w:t>
      </w:r>
      <w:r w:rsidR="00ED48A8" w:rsidRPr="006C1532">
        <w:rPr>
          <w:rFonts w:ascii="Times New Roman" w:hAnsi="Times New Roman" w:cs="Times New Roman"/>
          <w:sz w:val="24"/>
          <w:szCs w:val="24"/>
        </w:rPr>
        <w:t xml:space="preserve"> rahvusvahelise piirmäära</w:t>
      </w:r>
      <w:r w:rsidR="00FA6DE9" w:rsidRPr="006C1532">
        <w:rPr>
          <w:rFonts w:ascii="Times New Roman" w:hAnsi="Times New Roman" w:cs="Times New Roman"/>
          <w:sz w:val="24"/>
          <w:szCs w:val="24"/>
        </w:rPr>
        <w:t xml:space="preserve">) on prognoositav </w:t>
      </w:r>
      <w:r w:rsidR="00993C40" w:rsidRPr="006C1532">
        <w:rPr>
          <w:rFonts w:ascii="Times New Roman" w:hAnsi="Times New Roman" w:cs="Times New Roman"/>
          <w:sz w:val="24"/>
          <w:szCs w:val="24"/>
        </w:rPr>
        <w:t>tulu järgnevatel aastatel</w:t>
      </w:r>
      <w:r w:rsidR="008D0815">
        <w:rPr>
          <w:rFonts w:ascii="Times New Roman" w:hAnsi="Times New Roman" w:cs="Times New Roman"/>
          <w:sz w:val="24"/>
          <w:szCs w:val="24"/>
        </w:rPr>
        <w:t xml:space="preserve"> kokku </w:t>
      </w:r>
      <w:r w:rsidR="00667941">
        <w:rPr>
          <w:rFonts w:ascii="Times New Roman" w:hAnsi="Times New Roman" w:cs="Times New Roman"/>
          <w:sz w:val="24"/>
          <w:szCs w:val="24"/>
        </w:rPr>
        <w:t xml:space="preserve">ca </w:t>
      </w:r>
      <w:r w:rsidR="00686521">
        <w:rPr>
          <w:rFonts w:ascii="Times New Roman" w:hAnsi="Times New Roman" w:cs="Times New Roman"/>
          <w:sz w:val="24"/>
          <w:szCs w:val="24"/>
        </w:rPr>
        <w:t xml:space="preserve">310 000 eurot, mis on </w:t>
      </w:r>
      <w:r w:rsidR="00136207">
        <w:rPr>
          <w:rFonts w:ascii="Times New Roman" w:hAnsi="Times New Roman" w:cs="Times New Roman"/>
          <w:sz w:val="24"/>
          <w:szCs w:val="24"/>
        </w:rPr>
        <w:t xml:space="preserve">144 500 euro võrra rohkem kui </w:t>
      </w:r>
      <w:r w:rsidR="000C62B7">
        <w:rPr>
          <w:rFonts w:ascii="Times New Roman" w:hAnsi="Times New Roman" w:cs="Times New Roman"/>
          <w:sz w:val="24"/>
          <w:szCs w:val="24"/>
        </w:rPr>
        <w:t xml:space="preserve">laekus </w:t>
      </w:r>
      <w:r w:rsidR="00F071BD">
        <w:rPr>
          <w:rFonts w:ascii="Times New Roman" w:hAnsi="Times New Roman" w:cs="Times New Roman"/>
          <w:sz w:val="24"/>
          <w:szCs w:val="24"/>
        </w:rPr>
        <w:t>2024. a</w:t>
      </w:r>
      <w:r w:rsidR="00667941">
        <w:rPr>
          <w:rFonts w:ascii="Times New Roman" w:hAnsi="Times New Roman" w:cs="Times New Roman"/>
          <w:sz w:val="24"/>
          <w:szCs w:val="24"/>
        </w:rPr>
        <w:t xml:space="preserve"> vaidlu</w:t>
      </w:r>
      <w:r w:rsidR="00A5721A">
        <w:rPr>
          <w:rFonts w:ascii="Times New Roman" w:hAnsi="Times New Roman" w:cs="Times New Roman"/>
          <w:sz w:val="24"/>
          <w:szCs w:val="24"/>
        </w:rPr>
        <w:t xml:space="preserve">stuste läbivaatamise eest tasutud </w:t>
      </w:r>
      <w:r w:rsidR="00B76CE5">
        <w:rPr>
          <w:rFonts w:ascii="Times New Roman" w:hAnsi="Times New Roman" w:cs="Times New Roman"/>
          <w:sz w:val="24"/>
          <w:szCs w:val="24"/>
        </w:rPr>
        <w:t>riigilõivuna</w:t>
      </w:r>
      <w:r w:rsidRPr="006C1532">
        <w:rPr>
          <w:rFonts w:ascii="Times New Roman" w:hAnsi="Times New Roman" w:cs="Times New Roman"/>
          <w:sz w:val="24"/>
          <w:szCs w:val="24"/>
        </w:rPr>
        <w:t>.</w:t>
      </w:r>
      <w:r w:rsidRPr="0070624A">
        <w:rPr>
          <w:rFonts w:ascii="Times New Roman" w:hAnsi="Times New Roman" w:cs="Times New Roman"/>
          <w:sz w:val="24"/>
          <w:szCs w:val="24"/>
        </w:rPr>
        <w:t xml:space="preserve"> </w:t>
      </w:r>
    </w:p>
    <w:p w14:paraId="40305593" w14:textId="77777777" w:rsidR="00B536DF" w:rsidRPr="0070624A" w:rsidRDefault="00B536DF" w:rsidP="0070624A">
      <w:pPr>
        <w:spacing w:after="0" w:line="240" w:lineRule="auto"/>
        <w:jc w:val="both"/>
        <w:rPr>
          <w:rFonts w:ascii="Times New Roman" w:hAnsi="Times New Roman" w:cs="Times New Roman"/>
          <w:b/>
          <w:bCs/>
          <w:sz w:val="24"/>
          <w:szCs w:val="24"/>
        </w:rPr>
      </w:pPr>
    </w:p>
    <w:p w14:paraId="6674D18F" w14:textId="2CF14D54" w:rsidR="006810D3"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8. Rakendusaktid</w:t>
      </w:r>
    </w:p>
    <w:p w14:paraId="25A8272D" w14:textId="77777777" w:rsidR="00ED5C3A" w:rsidRPr="0070624A" w:rsidRDefault="00ED5C3A" w:rsidP="0070624A">
      <w:pPr>
        <w:spacing w:after="0" w:line="240" w:lineRule="auto"/>
        <w:jc w:val="both"/>
        <w:rPr>
          <w:rFonts w:ascii="Times New Roman" w:hAnsi="Times New Roman" w:cs="Times New Roman"/>
          <w:b/>
          <w:bCs/>
          <w:sz w:val="24"/>
          <w:szCs w:val="24"/>
        </w:rPr>
      </w:pPr>
    </w:p>
    <w:p w14:paraId="14CD8EF0" w14:textId="77777777" w:rsidR="00B536DF" w:rsidRPr="0070624A" w:rsidRDefault="00B536DF" w:rsidP="0070624A">
      <w:pPr>
        <w:spacing w:after="0" w:line="240" w:lineRule="auto"/>
        <w:jc w:val="both"/>
        <w:rPr>
          <w:rFonts w:ascii="Times New Roman" w:hAnsi="Times New Roman" w:cs="Times New Roman"/>
          <w:sz w:val="24"/>
          <w:szCs w:val="24"/>
        </w:rPr>
      </w:pPr>
      <w:r w:rsidRPr="0070624A">
        <w:rPr>
          <w:rFonts w:ascii="Times New Roman" w:hAnsi="Times New Roman" w:cs="Times New Roman"/>
          <w:sz w:val="24"/>
          <w:szCs w:val="24"/>
        </w:rPr>
        <w:t>Eelnõu rakendamiseks ei ole vaja kehtestada uusi ega muuta olemasolevaid rakendusakte.</w:t>
      </w:r>
    </w:p>
    <w:p w14:paraId="22E74131" w14:textId="77777777" w:rsidR="00B536DF" w:rsidRPr="0070624A" w:rsidRDefault="00B536DF" w:rsidP="0070624A">
      <w:pPr>
        <w:spacing w:after="0" w:line="240" w:lineRule="auto"/>
        <w:jc w:val="both"/>
        <w:rPr>
          <w:rFonts w:ascii="Times New Roman" w:hAnsi="Times New Roman" w:cs="Times New Roman"/>
          <w:sz w:val="24"/>
          <w:szCs w:val="24"/>
        </w:rPr>
      </w:pPr>
    </w:p>
    <w:p w14:paraId="28D98D5E" w14:textId="194FBBE0"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9. Seaduse jõustumine</w:t>
      </w:r>
    </w:p>
    <w:p w14:paraId="2363D5DC" w14:textId="77777777" w:rsidR="00ED5C3A" w:rsidRPr="0070624A" w:rsidRDefault="00ED5C3A" w:rsidP="0070624A">
      <w:pPr>
        <w:spacing w:after="0" w:line="240" w:lineRule="auto"/>
        <w:jc w:val="both"/>
        <w:rPr>
          <w:rFonts w:ascii="Times New Roman" w:hAnsi="Times New Roman" w:cs="Times New Roman"/>
          <w:b/>
          <w:bCs/>
          <w:sz w:val="24"/>
          <w:szCs w:val="24"/>
        </w:rPr>
      </w:pPr>
    </w:p>
    <w:p w14:paraId="2F8EAA37" w14:textId="3521B432" w:rsidR="006810D3" w:rsidRPr="0070624A" w:rsidRDefault="00B536DF" w:rsidP="0070624A">
      <w:pPr>
        <w:spacing w:after="0" w:line="240" w:lineRule="auto"/>
        <w:jc w:val="both"/>
        <w:rPr>
          <w:rFonts w:ascii="Times New Roman" w:hAnsi="Times New Roman" w:cs="Times New Roman"/>
          <w:sz w:val="24"/>
          <w:szCs w:val="24"/>
        </w:rPr>
      </w:pPr>
      <w:r w:rsidRPr="34CB2CCE">
        <w:rPr>
          <w:rFonts w:ascii="Times New Roman" w:hAnsi="Times New Roman" w:cs="Times New Roman"/>
          <w:sz w:val="24"/>
          <w:szCs w:val="24"/>
        </w:rPr>
        <w:t>Seadus</w:t>
      </w:r>
      <w:del w:id="127" w:author="Maarja-Liis Lall - JUSTDIGI" w:date="2025-09-15T05:56:00Z">
        <w:r w:rsidRPr="34CB2CCE" w:rsidDel="00684F9F">
          <w:rPr>
            <w:rFonts w:ascii="Times New Roman" w:hAnsi="Times New Roman" w:cs="Times New Roman"/>
            <w:sz w:val="24"/>
            <w:szCs w:val="24"/>
          </w:rPr>
          <w:delText>e</w:delText>
        </w:r>
      </w:del>
      <w:r w:rsidR="00684F9F" w:rsidRPr="34CB2CCE">
        <w:rPr>
          <w:rFonts w:ascii="Times New Roman" w:hAnsi="Times New Roman" w:cs="Times New Roman"/>
          <w:sz w:val="24"/>
          <w:szCs w:val="24"/>
        </w:rPr>
        <w:t xml:space="preserve"> </w:t>
      </w:r>
      <w:r w:rsidRPr="34CB2CCE">
        <w:rPr>
          <w:rFonts w:ascii="Times New Roman" w:hAnsi="Times New Roman" w:cs="Times New Roman"/>
          <w:sz w:val="24"/>
          <w:szCs w:val="24"/>
        </w:rPr>
        <w:t>on planeeritud jõustuma</w:t>
      </w:r>
      <w:r w:rsidR="006029B1" w:rsidRPr="34CB2CCE">
        <w:rPr>
          <w:rFonts w:ascii="Times New Roman" w:hAnsi="Times New Roman" w:cs="Times New Roman"/>
          <w:sz w:val="24"/>
          <w:szCs w:val="24"/>
        </w:rPr>
        <w:t xml:space="preserve"> </w:t>
      </w:r>
      <w:r w:rsidRPr="34CB2CCE">
        <w:rPr>
          <w:rFonts w:ascii="Times New Roman" w:hAnsi="Times New Roman" w:cs="Times New Roman"/>
          <w:sz w:val="24"/>
          <w:szCs w:val="24"/>
        </w:rPr>
        <w:t>1. j</w:t>
      </w:r>
      <w:r w:rsidR="006029B1" w:rsidRPr="34CB2CCE">
        <w:rPr>
          <w:rFonts w:ascii="Times New Roman" w:hAnsi="Times New Roman" w:cs="Times New Roman"/>
          <w:sz w:val="24"/>
          <w:szCs w:val="24"/>
        </w:rPr>
        <w:t>aanuaril</w:t>
      </w:r>
      <w:r w:rsidRPr="34CB2CCE">
        <w:rPr>
          <w:rFonts w:ascii="Times New Roman" w:hAnsi="Times New Roman" w:cs="Times New Roman"/>
          <w:sz w:val="24"/>
          <w:szCs w:val="24"/>
        </w:rPr>
        <w:t xml:space="preserve"> 202</w:t>
      </w:r>
      <w:r w:rsidR="006029B1" w:rsidRPr="34CB2CCE">
        <w:rPr>
          <w:rFonts w:ascii="Times New Roman" w:hAnsi="Times New Roman" w:cs="Times New Roman"/>
          <w:sz w:val="24"/>
          <w:szCs w:val="24"/>
        </w:rPr>
        <w:t>6</w:t>
      </w:r>
      <w:r w:rsidR="00FE1371" w:rsidRPr="34CB2CCE">
        <w:rPr>
          <w:rFonts w:ascii="Times New Roman" w:hAnsi="Times New Roman" w:cs="Times New Roman"/>
          <w:sz w:val="24"/>
          <w:szCs w:val="24"/>
        </w:rPr>
        <w:t xml:space="preserve">, et hankijatel ja pakkujatel oleks aega muudatusega kohaneda ning </w:t>
      </w:r>
      <w:r w:rsidR="00EB7003" w:rsidRPr="34CB2CCE">
        <w:rPr>
          <w:rFonts w:ascii="Times New Roman" w:hAnsi="Times New Roman" w:cs="Times New Roman"/>
          <w:sz w:val="24"/>
          <w:szCs w:val="24"/>
        </w:rPr>
        <w:t>planeerida vaidlustamisega kaasnevaid suuremaid kulusid.</w:t>
      </w:r>
    </w:p>
    <w:p w14:paraId="000CFD2C" w14:textId="77777777" w:rsidR="00C821DF" w:rsidRPr="0070624A" w:rsidRDefault="00C821DF" w:rsidP="0070624A">
      <w:pPr>
        <w:spacing w:after="0" w:line="240" w:lineRule="auto"/>
        <w:jc w:val="both"/>
        <w:rPr>
          <w:rFonts w:ascii="Times New Roman" w:hAnsi="Times New Roman" w:cs="Times New Roman"/>
          <w:sz w:val="24"/>
          <w:szCs w:val="24"/>
        </w:rPr>
      </w:pPr>
    </w:p>
    <w:p w14:paraId="37CC9551" w14:textId="7D78285C" w:rsidR="00B7651B" w:rsidRDefault="00B7651B" w:rsidP="0070624A">
      <w:pPr>
        <w:spacing w:after="0" w:line="240" w:lineRule="auto"/>
        <w:jc w:val="both"/>
        <w:rPr>
          <w:rFonts w:ascii="Times New Roman" w:hAnsi="Times New Roman" w:cs="Times New Roman"/>
          <w:b/>
          <w:bCs/>
          <w:sz w:val="24"/>
          <w:szCs w:val="24"/>
        </w:rPr>
      </w:pPr>
      <w:r w:rsidRPr="0070624A">
        <w:rPr>
          <w:rFonts w:ascii="Times New Roman" w:hAnsi="Times New Roman" w:cs="Times New Roman"/>
          <w:b/>
          <w:bCs/>
          <w:sz w:val="24"/>
          <w:szCs w:val="24"/>
        </w:rPr>
        <w:t>10. Eelnõu kooskõlastamine</w:t>
      </w:r>
    </w:p>
    <w:p w14:paraId="2E44CDDC" w14:textId="77777777" w:rsidR="00ED5C3A" w:rsidRPr="0070624A" w:rsidRDefault="00ED5C3A" w:rsidP="0070624A">
      <w:pPr>
        <w:spacing w:after="0" w:line="240" w:lineRule="auto"/>
        <w:jc w:val="both"/>
        <w:rPr>
          <w:rFonts w:ascii="Times New Roman" w:hAnsi="Times New Roman" w:cs="Times New Roman"/>
          <w:b/>
          <w:bCs/>
          <w:sz w:val="24"/>
          <w:szCs w:val="24"/>
        </w:rPr>
      </w:pPr>
    </w:p>
    <w:p w14:paraId="05B15BD1" w14:textId="42EC3218" w:rsidR="00877064" w:rsidRDefault="7A2C649C" w:rsidP="0070624A">
      <w:pPr>
        <w:spacing w:after="0" w:line="240" w:lineRule="auto"/>
        <w:jc w:val="both"/>
        <w:rPr>
          <w:rFonts w:ascii="Times New Roman" w:hAnsi="Times New Roman" w:cs="Times New Roman"/>
          <w:sz w:val="24"/>
          <w:szCs w:val="24"/>
        </w:rPr>
      </w:pPr>
      <w:r w:rsidRPr="1FAA7C9B">
        <w:rPr>
          <w:rFonts w:ascii="Times New Roman" w:hAnsi="Times New Roman" w:cs="Times New Roman"/>
          <w:sz w:val="24"/>
          <w:szCs w:val="24"/>
        </w:rPr>
        <w:t>E</w:t>
      </w:r>
      <w:r w:rsidR="61EE19D8" w:rsidRPr="1FAA7C9B">
        <w:rPr>
          <w:rFonts w:ascii="Times New Roman" w:hAnsi="Times New Roman" w:cs="Times New Roman"/>
          <w:sz w:val="24"/>
          <w:szCs w:val="24"/>
        </w:rPr>
        <w:t xml:space="preserve">elnõu </w:t>
      </w:r>
      <w:r w:rsidRPr="1FAA7C9B">
        <w:rPr>
          <w:rFonts w:ascii="Times New Roman" w:hAnsi="Times New Roman" w:cs="Times New Roman"/>
          <w:sz w:val="24"/>
          <w:szCs w:val="24"/>
        </w:rPr>
        <w:t xml:space="preserve">saadeti </w:t>
      </w:r>
      <w:r w:rsidR="61EE19D8" w:rsidRPr="1FAA7C9B">
        <w:rPr>
          <w:rFonts w:ascii="Times New Roman" w:hAnsi="Times New Roman" w:cs="Times New Roman"/>
          <w:sz w:val="24"/>
          <w:szCs w:val="24"/>
        </w:rPr>
        <w:t>kooskõlastamiseks ministeeriumidele</w:t>
      </w:r>
      <w:r w:rsidR="2B934187" w:rsidRPr="1FAA7C9B">
        <w:rPr>
          <w:rFonts w:ascii="Times New Roman" w:hAnsi="Times New Roman" w:cs="Times New Roman"/>
          <w:sz w:val="24"/>
          <w:szCs w:val="24"/>
        </w:rPr>
        <w:t xml:space="preserve"> ning arvamuse avaldamiseks</w:t>
      </w:r>
      <w:r w:rsidRPr="1FAA7C9B">
        <w:rPr>
          <w:rFonts w:ascii="Times New Roman" w:hAnsi="Times New Roman" w:cs="Times New Roman"/>
          <w:sz w:val="24"/>
          <w:szCs w:val="24"/>
        </w:rPr>
        <w:t xml:space="preserve"> Audiitorkogule, Eesti Arhitektide Liidule, Eesti Ehitusettevõtjate Liidule, </w:t>
      </w:r>
      <w:proofErr w:type="spellStart"/>
      <w:r w:rsidRPr="1FAA7C9B">
        <w:rPr>
          <w:rFonts w:ascii="Times New Roman" w:hAnsi="Times New Roman" w:cs="Times New Roman"/>
          <w:sz w:val="24"/>
          <w:szCs w:val="24"/>
        </w:rPr>
        <w:t>AS-le</w:t>
      </w:r>
      <w:proofErr w:type="spellEnd"/>
      <w:r w:rsidRPr="1FAA7C9B">
        <w:rPr>
          <w:rFonts w:ascii="Times New Roman" w:hAnsi="Times New Roman" w:cs="Times New Roman"/>
          <w:sz w:val="24"/>
          <w:szCs w:val="24"/>
        </w:rPr>
        <w:t xml:space="preserve"> Eesti Energia, Eesti Tervisekassale, Eesti Haiglate Liidule, Eesti Infotehnoloogia ja Telekommunikatsiooni Liidule, Eesti Kaubandus-Tööstuskojale, Eesti Kinnisvara Korrashoiu Liidule, Eesti Kindlustusseltside Liidule, Eesti Maksu- ja Tolliametile, Eesti Turismifirmade Liidule, Eesti Töötukassale, Eesti Tööandjate Keskliidule, Eesti Väike- ja Keskmiste Ettevõtjate Assotsiatsioon MTÜ-le, Elering </w:t>
      </w:r>
      <w:proofErr w:type="spellStart"/>
      <w:r w:rsidRPr="1FAA7C9B">
        <w:rPr>
          <w:rFonts w:ascii="Times New Roman" w:hAnsi="Times New Roman" w:cs="Times New Roman"/>
          <w:sz w:val="24"/>
          <w:szCs w:val="24"/>
        </w:rPr>
        <w:t>AS-le</w:t>
      </w:r>
      <w:proofErr w:type="spellEnd"/>
      <w:r w:rsidRPr="1FAA7C9B">
        <w:rPr>
          <w:rFonts w:ascii="Times New Roman" w:hAnsi="Times New Roman" w:cs="Times New Roman"/>
          <w:sz w:val="24"/>
          <w:szCs w:val="24"/>
        </w:rPr>
        <w:t xml:space="preserve">, MTÜ-le  Korruptsioonivaba Eesti, Eesti Ravimitootjate Liidule, Registrite ja Infosüsteemide Keskusele, Rektorite Nõukogule, Riigi Kinnisvara </w:t>
      </w:r>
      <w:proofErr w:type="spellStart"/>
      <w:r w:rsidRPr="1FAA7C9B">
        <w:rPr>
          <w:rFonts w:ascii="Times New Roman" w:hAnsi="Times New Roman" w:cs="Times New Roman"/>
          <w:sz w:val="24"/>
          <w:szCs w:val="24"/>
        </w:rPr>
        <w:t>AS-le</w:t>
      </w:r>
      <w:proofErr w:type="spellEnd"/>
      <w:r w:rsidRPr="1FAA7C9B">
        <w:rPr>
          <w:rFonts w:ascii="Times New Roman" w:hAnsi="Times New Roman" w:cs="Times New Roman"/>
          <w:sz w:val="24"/>
          <w:szCs w:val="24"/>
        </w:rPr>
        <w:t xml:space="preserve">, Riigi Tugiteenuste Keskusele, Tallinna Tehnikaülikoolile, Tallinna Ülikoolile, Tartu Ülikoolile, Tervise Heaolu ja Infosüsteemide Keskusele. </w:t>
      </w:r>
      <w:commentRangeStart w:id="128"/>
      <w:r w:rsidR="742E9A3F" w:rsidRPr="1FAA7C9B">
        <w:rPr>
          <w:rFonts w:ascii="Times New Roman" w:hAnsi="Times New Roman" w:cs="Times New Roman"/>
          <w:sz w:val="24"/>
          <w:szCs w:val="24"/>
        </w:rPr>
        <w:t>Kooskõlastamise käigus esitatud märkuste ja arvamustega arvestamise tabel (kooskõlastustabel) on esitatud seletuskirja lisas.</w:t>
      </w:r>
      <w:commentRangeEnd w:id="128"/>
      <w:r w:rsidR="00DB3A65">
        <w:commentReference w:id="128"/>
      </w:r>
      <w:r w:rsidR="742E9A3F" w:rsidRPr="1FAA7C9B">
        <w:rPr>
          <w:rFonts w:ascii="Times New Roman" w:hAnsi="Times New Roman" w:cs="Times New Roman"/>
          <w:sz w:val="24"/>
          <w:szCs w:val="24"/>
        </w:rPr>
        <w:t xml:space="preserve"> Eelnõu esitati Justiits</w:t>
      </w:r>
      <w:ins w:id="129" w:author="Maarja-Liis Lall - JUSTDIGI" w:date="2025-09-15T05:56:00Z">
        <w:r w:rsidR="7D5FF574" w:rsidRPr="1FAA7C9B">
          <w:rPr>
            <w:rFonts w:ascii="Times New Roman" w:hAnsi="Times New Roman" w:cs="Times New Roman"/>
            <w:sz w:val="24"/>
            <w:szCs w:val="24"/>
          </w:rPr>
          <w:t xml:space="preserve">- ja </w:t>
        </w:r>
      </w:ins>
      <w:ins w:id="130" w:author="Maarja-Liis Lall - JUSTDIGI" w:date="2025-09-15T11:07:00Z">
        <w:r w:rsidR="74746C4F" w:rsidRPr="1FAA7C9B">
          <w:rPr>
            <w:rFonts w:ascii="Times New Roman" w:hAnsi="Times New Roman" w:cs="Times New Roman"/>
            <w:sz w:val="24"/>
            <w:szCs w:val="24"/>
          </w:rPr>
          <w:t>D</w:t>
        </w:r>
      </w:ins>
      <w:ins w:id="131" w:author="Maarja-Liis Lall - JUSTDIGI" w:date="2025-09-15T05:56:00Z">
        <w:r w:rsidR="7D5FF574" w:rsidRPr="1FAA7C9B">
          <w:rPr>
            <w:rFonts w:ascii="Times New Roman" w:hAnsi="Times New Roman" w:cs="Times New Roman"/>
            <w:sz w:val="24"/>
            <w:szCs w:val="24"/>
          </w:rPr>
          <w:t>igi</w:t>
        </w:r>
      </w:ins>
      <w:r w:rsidR="742E9A3F" w:rsidRPr="1FAA7C9B">
        <w:rPr>
          <w:rFonts w:ascii="Times New Roman" w:hAnsi="Times New Roman" w:cs="Times New Roman"/>
          <w:sz w:val="24"/>
          <w:szCs w:val="24"/>
        </w:rPr>
        <w:t>ministeeriumile täiendavaks kooskõlastamiseks e-kirja teel.</w:t>
      </w:r>
    </w:p>
    <w:p w14:paraId="1C87CDE7" w14:textId="77777777" w:rsidR="009F6B8D" w:rsidRDefault="009F6B8D" w:rsidP="0070624A">
      <w:pPr>
        <w:spacing w:after="0" w:line="240" w:lineRule="auto"/>
        <w:jc w:val="both"/>
        <w:rPr>
          <w:rFonts w:ascii="Times New Roman" w:hAnsi="Times New Roman" w:cs="Times New Roman"/>
          <w:sz w:val="24"/>
          <w:szCs w:val="24"/>
        </w:rPr>
      </w:pPr>
    </w:p>
    <w:p w14:paraId="1CEC7AA2" w14:textId="77777777" w:rsidR="009F6B8D" w:rsidRDefault="009F6B8D" w:rsidP="0070624A">
      <w:pPr>
        <w:pBdr>
          <w:bottom w:val="single" w:sz="12" w:space="1" w:color="auto"/>
        </w:pBdr>
        <w:spacing w:after="0" w:line="240" w:lineRule="auto"/>
        <w:jc w:val="both"/>
        <w:rPr>
          <w:rFonts w:ascii="Times New Roman" w:hAnsi="Times New Roman" w:cs="Times New Roman"/>
          <w:sz w:val="24"/>
          <w:szCs w:val="24"/>
        </w:rPr>
      </w:pPr>
    </w:p>
    <w:p w14:paraId="5C66B634" w14:textId="77777777" w:rsidR="009F6B8D" w:rsidRDefault="009F6B8D" w:rsidP="0070624A">
      <w:pPr>
        <w:spacing w:after="0" w:line="240" w:lineRule="auto"/>
        <w:jc w:val="both"/>
        <w:rPr>
          <w:rFonts w:ascii="Times New Roman" w:hAnsi="Times New Roman" w:cs="Times New Roman"/>
          <w:sz w:val="24"/>
          <w:szCs w:val="24"/>
        </w:rPr>
      </w:pPr>
      <w:commentRangeStart w:id="132"/>
    </w:p>
    <w:commentRangeEnd w:id="132"/>
    <w:p w14:paraId="118ECB4B" w14:textId="77777777" w:rsidR="004966F6" w:rsidRPr="004966F6" w:rsidRDefault="004966F6" w:rsidP="004966F6">
      <w:pPr>
        <w:spacing w:after="0" w:line="240" w:lineRule="auto"/>
        <w:jc w:val="both"/>
        <w:rPr>
          <w:rFonts w:ascii="Times New Roman" w:hAnsi="Times New Roman" w:cs="Times New Roman"/>
          <w:sz w:val="24"/>
          <w:szCs w:val="24"/>
        </w:rPr>
      </w:pPr>
      <w:r>
        <w:commentReference w:id="132"/>
      </w:r>
    </w:p>
    <w:p w14:paraId="2E19B5CB" w14:textId="298B3871" w:rsidR="004966F6" w:rsidRPr="004966F6" w:rsidRDefault="004966F6" w:rsidP="004966F6">
      <w:pPr>
        <w:spacing w:after="0" w:line="240" w:lineRule="auto"/>
        <w:jc w:val="both"/>
        <w:rPr>
          <w:rFonts w:ascii="Times New Roman" w:hAnsi="Times New Roman" w:cs="Times New Roman"/>
          <w:sz w:val="24"/>
          <w:szCs w:val="24"/>
        </w:rPr>
      </w:pPr>
      <w:r w:rsidRPr="004966F6">
        <w:rPr>
          <w:rFonts w:ascii="Times New Roman" w:hAnsi="Times New Roman" w:cs="Times New Roman"/>
          <w:sz w:val="24"/>
          <w:szCs w:val="24"/>
        </w:rPr>
        <w:t xml:space="preserve">Algatab Vabariigi Valitsus </w:t>
      </w:r>
      <w:r>
        <w:rPr>
          <w:rFonts w:ascii="Times New Roman" w:hAnsi="Times New Roman" w:cs="Times New Roman"/>
          <w:sz w:val="24"/>
          <w:szCs w:val="24"/>
        </w:rPr>
        <w:t>23</w:t>
      </w:r>
      <w:r w:rsidRPr="004966F6">
        <w:rPr>
          <w:rFonts w:ascii="Times New Roman" w:hAnsi="Times New Roman" w:cs="Times New Roman"/>
          <w:sz w:val="24"/>
          <w:szCs w:val="24"/>
        </w:rPr>
        <w:t>. septembril 2025. a</w:t>
      </w:r>
    </w:p>
    <w:p w14:paraId="2B5FF368" w14:textId="77777777" w:rsidR="004966F6" w:rsidRPr="004966F6" w:rsidRDefault="004966F6" w:rsidP="004966F6">
      <w:pPr>
        <w:spacing w:after="0" w:line="240" w:lineRule="auto"/>
        <w:jc w:val="both"/>
        <w:rPr>
          <w:rFonts w:ascii="Times New Roman" w:hAnsi="Times New Roman" w:cs="Times New Roman"/>
          <w:sz w:val="24"/>
          <w:szCs w:val="24"/>
        </w:rPr>
      </w:pPr>
    </w:p>
    <w:p w14:paraId="1B099B46" w14:textId="77777777" w:rsidR="004966F6" w:rsidRPr="004966F6" w:rsidRDefault="004966F6" w:rsidP="004966F6">
      <w:pPr>
        <w:spacing w:after="0" w:line="240" w:lineRule="auto"/>
        <w:jc w:val="both"/>
        <w:rPr>
          <w:del w:id="133" w:author="Maarja-Liis Lall - JUSTDIGI" w:date="2025-09-15T05:54:00Z" w16du:dateUtc="2025-09-15T05:54:37Z"/>
          <w:rFonts w:ascii="Times New Roman" w:hAnsi="Times New Roman" w:cs="Times New Roman"/>
          <w:sz w:val="24"/>
          <w:szCs w:val="24"/>
        </w:rPr>
      </w:pPr>
      <w:del w:id="134" w:author="Maarja-Liis Lall - JUSTDIGI" w:date="2025-09-15T05:54:00Z">
        <w:r w:rsidRPr="34CB2CCE" w:rsidDel="004966F6">
          <w:rPr>
            <w:rFonts w:ascii="Times New Roman" w:hAnsi="Times New Roman" w:cs="Times New Roman"/>
            <w:sz w:val="24"/>
            <w:szCs w:val="24"/>
          </w:rPr>
          <w:delText>Vabariigi Valitsuse nimel</w:delText>
        </w:r>
      </w:del>
    </w:p>
    <w:p w14:paraId="5A9692A3" w14:textId="77777777" w:rsidR="004966F6" w:rsidRPr="004966F6" w:rsidRDefault="004966F6" w:rsidP="004966F6">
      <w:pPr>
        <w:spacing w:after="0" w:line="240" w:lineRule="auto"/>
        <w:jc w:val="both"/>
        <w:rPr>
          <w:rFonts w:ascii="Times New Roman" w:hAnsi="Times New Roman" w:cs="Times New Roman"/>
          <w:sz w:val="24"/>
          <w:szCs w:val="24"/>
        </w:rPr>
      </w:pPr>
    </w:p>
    <w:p w14:paraId="5D84589F" w14:textId="77777777" w:rsidR="004966F6" w:rsidRPr="004966F6" w:rsidRDefault="004966F6" w:rsidP="004966F6">
      <w:pPr>
        <w:spacing w:after="0" w:line="240" w:lineRule="auto"/>
        <w:jc w:val="both"/>
        <w:rPr>
          <w:rFonts w:ascii="Times New Roman" w:hAnsi="Times New Roman" w:cs="Times New Roman"/>
          <w:sz w:val="24"/>
          <w:szCs w:val="24"/>
        </w:rPr>
      </w:pPr>
      <w:commentRangeStart w:id="135"/>
      <w:r w:rsidRPr="34CB2CCE">
        <w:rPr>
          <w:rFonts w:ascii="Times New Roman" w:hAnsi="Times New Roman" w:cs="Times New Roman"/>
          <w:sz w:val="24"/>
          <w:szCs w:val="24"/>
        </w:rPr>
        <w:t>(allkirjastatud digitaalselt)</w:t>
      </w:r>
      <w:commentRangeEnd w:id="135"/>
      <w:r>
        <w:commentReference w:id="135"/>
      </w:r>
    </w:p>
    <w:p w14:paraId="3948AAB2" w14:textId="77777777" w:rsidR="004966F6" w:rsidRPr="004966F6" w:rsidRDefault="004966F6" w:rsidP="004966F6">
      <w:pPr>
        <w:spacing w:after="0" w:line="240" w:lineRule="auto"/>
        <w:jc w:val="both"/>
        <w:rPr>
          <w:rFonts w:ascii="Times New Roman" w:hAnsi="Times New Roman" w:cs="Times New Roman"/>
          <w:sz w:val="24"/>
          <w:szCs w:val="24"/>
        </w:rPr>
      </w:pPr>
    </w:p>
    <w:p w14:paraId="70510EED" w14:textId="33C94DD3" w:rsidR="009F6B8D" w:rsidRPr="0070624A" w:rsidRDefault="004966F6" w:rsidP="004966F6">
      <w:pPr>
        <w:spacing w:after="0" w:line="240" w:lineRule="auto"/>
        <w:jc w:val="both"/>
        <w:rPr>
          <w:rFonts w:ascii="Times New Roman" w:hAnsi="Times New Roman" w:cs="Times New Roman"/>
          <w:sz w:val="24"/>
          <w:szCs w:val="24"/>
        </w:rPr>
      </w:pPr>
      <w:r w:rsidRPr="004966F6">
        <w:rPr>
          <w:rFonts w:ascii="Times New Roman" w:hAnsi="Times New Roman" w:cs="Times New Roman"/>
          <w:sz w:val="24"/>
          <w:szCs w:val="24"/>
        </w:rPr>
        <w:t>Valitsuse nõunik</w:t>
      </w:r>
    </w:p>
    <w:p w14:paraId="2E140E5B" w14:textId="1BA8CB5C" w:rsidR="00B7651B" w:rsidRPr="0070624A" w:rsidRDefault="00B7651B" w:rsidP="0070624A">
      <w:pPr>
        <w:spacing w:after="0" w:line="240" w:lineRule="auto"/>
        <w:jc w:val="both"/>
        <w:rPr>
          <w:rFonts w:ascii="Times New Roman" w:hAnsi="Times New Roman" w:cs="Times New Roman"/>
          <w:sz w:val="24"/>
          <w:szCs w:val="24"/>
        </w:rPr>
      </w:pPr>
    </w:p>
    <w:sectPr w:rsidR="00B7651B" w:rsidRPr="0070624A" w:rsidSect="00284934">
      <w:footerReference w:type="default" r:id="rId18"/>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9-15T08:49:00Z" w:initials="MJ">
    <w:p w14:paraId="058E3760" w14:textId="64AA5CB9" w:rsidR="0078145E" w:rsidRDefault="0078145E">
      <w:r>
        <w:annotationRef/>
      </w:r>
      <w:r w:rsidRPr="59860D1C">
        <w:t>üleliigne tühik</w:t>
      </w:r>
    </w:p>
  </w:comment>
  <w:comment w:id="2" w:author="Maarja-Liis Lall - JUSTDIGI" w:date="2025-09-15T15:51:00Z" w:initials="ML">
    <w:p w14:paraId="32923548" w14:textId="77777777" w:rsidR="003A4220" w:rsidRDefault="00B77CDF" w:rsidP="003A4220">
      <w:pPr>
        <w:pStyle w:val="Kommentaaritekst"/>
      </w:pPr>
      <w:r>
        <w:rPr>
          <w:rStyle w:val="Kommentaariviide"/>
        </w:rPr>
        <w:annotationRef/>
      </w:r>
      <w:r w:rsidR="003A4220">
        <w:t>Eelnõus on jäetud käsitlemata ka kohtusse pöördumise riigilõivu tõus (mis automaatselt kaasneb) ja sellega seoses peaks kõiki SK osasid täpsustama ja lisama sinna ka halduskohtusse pöördumise RL tõusuga seonduv, sh sisukokkuvõttesse, eelnõu sisu ja võrdlevasse analüüsi, mõjude analüüsi, PS-pärasuse analüüsi. Palume läbivalt analüüsi täiendada seletuskirjas ka kohtusse pöördumise aspektist lähtuvalt.</w:t>
      </w:r>
    </w:p>
  </w:comment>
  <w:comment w:id="3" w:author="Maarja-Liis Lall - JUSTDIGI" w:date="2025-09-15T08:50:00Z" w:initials="MJ">
    <w:p w14:paraId="027395D0" w14:textId="6A5E7D4B" w:rsidR="0078145E" w:rsidRDefault="0078145E">
      <w:r>
        <w:annotationRef/>
      </w:r>
      <w:r w:rsidRPr="58A67941">
        <w:t>Palun all leheküljenumbrid samuti vormistada Times New Roman, 12 pt nii esimesel kui ka järgnevatel lehekülgedel</w:t>
      </w:r>
    </w:p>
  </w:comment>
  <w:comment w:id="4" w:author="Joel Kook - JUSTDIGI" w:date="2025-09-15T12:11:00Z" w:initials="JK">
    <w:p w14:paraId="14072C08" w14:textId="77777777" w:rsidR="00BE3219" w:rsidRDefault="00BE3219" w:rsidP="00BE3219">
      <w:pPr>
        <w:pStyle w:val="Kommentaaritekst"/>
      </w:pPr>
      <w:r>
        <w:rPr>
          <w:rStyle w:val="Kommentaariviide"/>
        </w:rPr>
        <w:annotationRef/>
      </w:r>
      <w:r>
        <w:t>Seletuskirja 3. osas lisatud tabeli kujul andmetest tulenevalt on see näitaja 2023. ja 2024. a kohta pigem 50%.</w:t>
      </w:r>
    </w:p>
  </w:comment>
  <w:comment w:id="5" w:author="Maarja-Liis Lall - JUSTDIGI" w:date="2025-09-15T14:17:00Z" w:initials="MJ">
    <w:p w14:paraId="15C85E7F" w14:textId="24931FD9" w:rsidR="006D67EC" w:rsidRDefault="003A4220">
      <w:r>
        <w:annotationRef/>
      </w:r>
      <w:r w:rsidRPr="4389678F">
        <w:t>lisatud puuduolev koma</w:t>
      </w:r>
    </w:p>
  </w:comment>
  <w:comment w:id="7" w:author="Maarja-Liis Lall - JUSTDIGI" w:date="2025-09-15T10:28:00Z" w:initials="MJ">
    <w:p w14:paraId="3AAF3672" w14:textId="690CA115" w:rsidR="0078145E" w:rsidRDefault="0078145E">
      <w:r>
        <w:annotationRef/>
      </w:r>
      <w:r w:rsidRPr="6CA091C3">
        <w:t>Tulenevalt HÕNTE § 41 lg 4 p 2 ja 3 tuleb selles jaos märkida lisaks ka EN seos või selle puudumine EL õiguse rakendamisega.</w:t>
      </w:r>
    </w:p>
  </w:comment>
  <w:comment w:id="8" w:author="Joel Kook - JUSTDIGI" w:date="2025-09-15T12:00:00Z" w:initials="JK">
    <w:p w14:paraId="1E72408E" w14:textId="77777777" w:rsidR="001945F4" w:rsidRDefault="001945F4" w:rsidP="001945F4">
      <w:pPr>
        <w:pStyle w:val="Kommentaaritekst"/>
      </w:pPr>
      <w:r>
        <w:rPr>
          <w:rStyle w:val="Kommentaariviide"/>
        </w:rPr>
        <w:annotationRef/>
      </w:r>
      <w:r>
        <w:t>Mõni lõik hiljem on märgitud, et on seotud 2026. a riigieelarve seaduse eelnõuga. Parandada.</w:t>
      </w:r>
    </w:p>
  </w:comment>
  <w:comment w:id="9" w:author="Maarja-Liis Lall - JUSTDIGI" w:date="2025-09-15T12:08:00Z" w:initials="MJ">
    <w:p w14:paraId="643B93EB" w14:textId="47262DD0" w:rsidR="00FC2C24" w:rsidRDefault="00FC2C24">
      <w:pPr>
        <w:pStyle w:val="Kommentaaritekst"/>
      </w:pPr>
      <w:r>
        <w:rPr>
          <w:rStyle w:val="Kommentaariviide"/>
        </w:rPr>
        <w:annotationRef/>
      </w:r>
      <w:r w:rsidRPr="40775675">
        <w:t>Ei ole käsitletud seotust riigihankeseaduse muutmise seaduse eelnõuga. Kui seos olemas, palume täiendada.</w:t>
      </w:r>
    </w:p>
  </w:comment>
  <w:comment w:id="11" w:author="Maarja-Liis Lall - JUSTDIGI" w:date="2025-09-15T10:45:00Z" w:initials="MJ">
    <w:p w14:paraId="280AA8BC" w14:textId="6D23C8FD" w:rsidR="0078145E" w:rsidRDefault="0078145E">
      <w:r>
        <w:annotationRef/>
      </w:r>
      <w:r w:rsidRPr="3C7665EA">
        <w:t>vt allmärkuses asendatud punktiga</w:t>
      </w:r>
    </w:p>
  </w:comment>
  <w:comment w:id="14" w:author="Maarja-Liis Lall - JUSTDIGI" w:date="2025-09-15T10:27:00Z" w:initials="MJ">
    <w:p w14:paraId="6CA5736C" w14:textId="70C41F9E" w:rsidR="0078145E" w:rsidRDefault="0078145E">
      <w:r>
        <w:annotationRef/>
      </w:r>
      <w:r w:rsidRPr="244D6AD2">
        <w:t xml:space="preserve">jõustumise ajal 1.1.26 on jõus RLS märkega RT I, 08.07.2025, </w:t>
      </w:r>
      <w:r w:rsidRPr="7815EB17">
        <w:rPr>
          <w:u w:val="single"/>
        </w:rPr>
        <w:t>66</w:t>
      </w:r>
      <w:r w:rsidRPr="1A7CDC88">
        <w:t>.</w:t>
      </w:r>
    </w:p>
  </w:comment>
  <w:comment w:id="17" w:author="Maarja-Liis Lall - JUSTDIGI" w:date="2025-09-15T10:45:00Z" w:initials="MJ">
    <w:p w14:paraId="2FA34903" w14:textId="74C047C1" w:rsidR="0078145E" w:rsidRDefault="0078145E">
      <w:r>
        <w:annotationRef/>
      </w:r>
      <w:r w:rsidRPr="69D49C05">
        <w:t>vt allmärkuses lisatud punkt</w:t>
      </w:r>
    </w:p>
  </w:comment>
  <w:comment w:id="20" w:author="Maarja-Liis Lall - JUSTDIGI" w:date="2025-09-15T10:44:00Z" w:initials="MJ">
    <w:p w14:paraId="6EB013EF" w14:textId="7E03D8F0" w:rsidR="0078145E" w:rsidRDefault="0078145E">
      <w:r>
        <w:annotationRef/>
      </w:r>
      <w:r w:rsidRPr="782C203B">
        <w:t>kas allmärkuses või lauses viidata ka statistika allikale.</w:t>
      </w:r>
    </w:p>
  </w:comment>
  <w:comment w:id="21" w:author="Maarja-Liis Lall - JUSTDIGI" w:date="2025-09-15T10:46:00Z" w:initials="MJ">
    <w:p w14:paraId="3028A10D" w14:textId="18929970" w:rsidR="0078145E" w:rsidRDefault="0078145E">
      <w:r>
        <w:annotationRef/>
      </w:r>
      <w:r w:rsidRPr="3BA123AD">
        <w:t>palume viidata allikale. Samas tekib küsimus, kuidas see statistika käesoleva eelnõuga seotud.</w:t>
      </w:r>
    </w:p>
  </w:comment>
  <w:comment w:id="22" w:author="Maarja-Liis Lall - JUSTDIGI" w:date="2025-09-15T10:47:00Z" w:initials="MJ">
    <w:p w14:paraId="573A3793" w14:textId="55341ADC" w:rsidR="0078145E" w:rsidRDefault="0078145E">
      <w:r>
        <w:annotationRef/>
      </w:r>
      <w:r w:rsidRPr="586D79B7">
        <w:t>Palun täpsustada, kuidas käesolev eelnõu VaKo võimekust mõjutab? Rahastatud saab VaKo igal juhul, lihtsalt oleneb, kelle taskust. Kui see käesoleva eelnõu kontekstis oluline pole, palun lause eemaldada.</w:t>
      </w:r>
    </w:p>
  </w:comment>
  <w:comment w:id="25" w:author="Joel Kook - JUSTDIGI" w:date="2025-09-15T12:07:00Z" w:initials="JK">
    <w:p w14:paraId="20A9CE6B" w14:textId="77777777" w:rsidR="002A4357" w:rsidRDefault="002A4357" w:rsidP="002A4357">
      <w:pPr>
        <w:pStyle w:val="Kommentaaritekst"/>
      </w:pPr>
      <w:r>
        <w:rPr>
          <w:rStyle w:val="Kommentaariviide"/>
        </w:rPr>
        <w:annotationRef/>
      </w:r>
      <w:r>
        <w:t>Seletuskirja 3. osas lisatud tabeli kujul andmetest tulenevalt on see näitaja 2023. ja 2024. a kohta pigem 50%.</w:t>
      </w:r>
    </w:p>
  </w:comment>
  <w:comment w:id="26" w:author="Maarja-Liis Lall - JUSTDIGI" w:date="2025-09-15T10:31:00Z" w:initials="MJ">
    <w:p w14:paraId="43FB2454" w14:textId="66683B3B" w:rsidR="0078145E" w:rsidRDefault="0078145E">
      <w:r>
        <w:annotationRef/>
      </w:r>
      <w:r w:rsidRPr="173B79B0">
        <w:t>üleliigne tühik</w:t>
      </w:r>
    </w:p>
  </w:comment>
  <w:comment w:id="23" w:author="Maarja-Liis Lall - JUSTDIGI" w:date="2025-09-15T10:49:00Z" w:initials="MJ">
    <w:p w14:paraId="4E46B3BF" w14:textId="7111BB06" w:rsidR="0078145E" w:rsidRDefault="0078145E">
      <w:r>
        <w:annotationRef/>
      </w:r>
      <w:r w:rsidRPr="638B5D78">
        <w:t>Kas see lause oleks selgem nt sellises sõnastuses: "Eelnõuga kavandatavad muudatused on vajalikud, kuivõrd kehtivate riigilõivumäärade alusel laekuvad vahendid katavad üksnes 55% VaKo kuludest."</w:t>
      </w:r>
    </w:p>
  </w:comment>
  <w:comment w:id="24" w:author="Maarja-Liis Lall - JUSTDIGI" w:date="2025-09-15T10:49:00Z" w:initials="MJ">
    <w:p w14:paraId="2B74DB26" w14:textId="4D1BE16A" w:rsidR="0078145E" w:rsidRDefault="0078145E">
      <w:r>
        <w:annotationRef/>
      </w:r>
      <w:r w:rsidRPr="6D564D60">
        <w:t>Lisaks tuleks siin ka viide lisada, kust selline statistika võetud on.</w:t>
      </w:r>
    </w:p>
  </w:comment>
  <w:comment w:id="29" w:author="Maarja-Liis Lall - JUSTDIGI" w:date="2025-09-15T10:33:00Z" w:initials="MJ">
    <w:p w14:paraId="1C7AA668" w14:textId="1529F6B8" w:rsidR="0078145E" w:rsidRDefault="0078145E">
      <w:r>
        <w:annotationRef/>
      </w:r>
      <w:r w:rsidRPr="495E033E">
        <w:t>siin on lõikudevaheline rida puudu</w:t>
      </w:r>
    </w:p>
  </w:comment>
  <w:comment w:id="31" w:author="Maarja-Liis Lall - JUSTDIGI" w:date="2025-09-15T10:40:00Z" w:initials="MJ">
    <w:p w14:paraId="25534918" w14:textId="3F054CAA" w:rsidR="0078145E" w:rsidRDefault="0078145E">
      <w:r>
        <w:annotationRef/>
      </w:r>
      <w:r w:rsidRPr="14878E26">
        <w:t>kui viidata seaduse sättele, palume lisada ka viite.</w:t>
      </w:r>
    </w:p>
  </w:comment>
  <w:comment w:id="32" w:author="Maarja-Liis Lall - JUSTDIGI" w:date="1900-01-01T00:00:00Z" w:initials="MJ">
    <w:p w14:paraId="1031FC8A" w14:textId="32FBB69E" w:rsidR="006D67EC" w:rsidRDefault="003A4220">
      <w:r>
        <w:annotationRef/>
      </w:r>
      <w:r w:rsidRPr="19CD2940">
        <w:t>palume panna viide, mis Rahandusministeeriumi analüüsi on silmas peetud ning viidata ka konkreetsele leheküljele, punktile sealt analüüsist. Kuivõrd eelnõu muudatusega muudetakse ka kohtusse pöördumise õigust, peab ka selle muudatuse põhiseaduspärasuse analüüs olema põhjalik ning tuginema kontrollitavatele andmetele.</w:t>
      </w:r>
    </w:p>
  </w:comment>
  <w:comment w:id="33" w:author="Joel Kook - JUSTDIGI" w:date="2025-09-15T12:24:00Z" w:initials="JK">
    <w:p w14:paraId="321AAC10" w14:textId="77777777" w:rsidR="00CC1CB8" w:rsidRDefault="00194B9F" w:rsidP="00CC1CB8">
      <w:pPr>
        <w:pStyle w:val="Kommentaaritekst"/>
      </w:pPr>
      <w:r>
        <w:rPr>
          <w:rStyle w:val="Kommentaariviide"/>
        </w:rPr>
        <w:annotationRef/>
      </w:r>
      <w:r w:rsidR="00CC1CB8">
        <w:t>Palume selgesõnalisemalt märkida, kas riigilõivu tõstmise üks eesmärke on vähendada edaspidi kasvutrendis olnud vaidlustuste arvu, kuna sellel oleks reaalne komisjoni liikmete töökoormust vähendav kiireloomuliselt avalduv mõju?</w:t>
      </w:r>
    </w:p>
  </w:comment>
  <w:comment w:id="34" w:author="Joel Kook - JUSTDIGI" w:date="2025-09-15T12:13:00Z" w:initials="JK">
    <w:p w14:paraId="1FDA34A6" w14:textId="6233C978" w:rsidR="006F58E2" w:rsidRDefault="006F58E2" w:rsidP="006F58E2">
      <w:pPr>
        <w:pStyle w:val="Kommentaaritekst"/>
      </w:pPr>
      <w:r>
        <w:rPr>
          <w:rStyle w:val="Kommentaariviide"/>
        </w:rPr>
        <w:annotationRef/>
      </w:r>
      <w:r>
        <w:t>Kas siin on mõeldud riigieelarve tasakaalu või VaKo rahastamist?</w:t>
      </w:r>
    </w:p>
  </w:comment>
  <w:comment w:id="35" w:author="Maarja-Liis Lall - JUSTDIGI" w:date="2025-09-15T11:04:00Z" w:initials="MJ">
    <w:p w14:paraId="194C51DB" w14:textId="5671AE82" w:rsidR="0078145E" w:rsidRDefault="0078145E">
      <w:r>
        <w:annotationRef/>
      </w:r>
      <w:r w:rsidRPr="0DFE5CC0">
        <w:t>neljanda liikme värbamise küsimust ei ole lahti selgitatud varasemalt, mistõttu seletuskirja järjest lugedes jõudes siia kohta pole aru saada, mis selle all mõeldud on. Kui see selgitatakse lahti hilisemalt, võiks siin olla viide sellele kohale.</w:t>
      </w:r>
    </w:p>
  </w:comment>
  <w:comment w:id="37" w:author="Joel Kook - JUSTDIGI" w:date="2025-09-15T12:29:00Z" w:initials="JK">
    <w:p w14:paraId="60D8A52F" w14:textId="77777777" w:rsidR="00BE5139" w:rsidRDefault="00CD2B6B" w:rsidP="00BE5139">
      <w:pPr>
        <w:pStyle w:val="Kommentaaritekst"/>
      </w:pPr>
      <w:r>
        <w:rPr>
          <w:rStyle w:val="Kommentaariviide"/>
        </w:rPr>
        <w:annotationRef/>
      </w:r>
      <w:r w:rsidR="00BE5139">
        <w:t>Vaja oleks sellelt baasilt märkida, miks on need muutunud keerulisemaks ehk siis toodud näite najal - miks on vaja vastata kaks korda pikema tekstiga kui varasemalt ehk kulutada sellele rohkem tööaega. See oleks sisulisem info kui hetkel toodud statistiline näide.</w:t>
      </w:r>
    </w:p>
  </w:comment>
  <w:comment w:id="36" w:author="Maarja-Liis Lall - JUSTDIGI" w:date="2025-09-15T11:06:00Z" w:initials="MJ">
    <w:p w14:paraId="11D05B17" w14:textId="1EC17CB2" w:rsidR="0078145E" w:rsidRDefault="0078145E">
      <w:r>
        <w:annotationRef/>
      </w:r>
      <w:r w:rsidRPr="00313E94">
        <w:t>palume lisada puuduvad viited statistika allikatele.</w:t>
      </w:r>
    </w:p>
  </w:comment>
  <w:comment w:id="38" w:author="Maarja-Liis Lall - JUSTDIGI" w:date="2025-09-15T11:07:00Z" w:initials="MJ">
    <w:p w14:paraId="4432DFC0" w14:textId="528D1DD0" w:rsidR="0078145E" w:rsidRDefault="0078145E">
      <w:r>
        <w:annotationRef/>
      </w:r>
      <w:r w:rsidRPr="4C3D8E8B">
        <w:t>palume lisada viite, kust see tuleneb</w:t>
      </w:r>
    </w:p>
  </w:comment>
  <w:comment w:id="39" w:author="Maarja-Liis Lall - JUSTDIGI" w:date="2025-09-15T11:08:00Z" w:initials="MJ">
    <w:p w14:paraId="7F8942CB" w14:textId="7EC8C5EF" w:rsidR="0078145E" w:rsidRDefault="0078145E">
      <w:r>
        <w:annotationRef/>
      </w:r>
      <w:r w:rsidRPr="119A4EE1">
        <w:t>palume lisada viite</w:t>
      </w:r>
    </w:p>
  </w:comment>
  <w:comment w:id="40" w:author="Maarja-Liis Lall - JUSTDIGI" w:date="2025-09-15T11:06:00Z" w:initials="MJ">
    <w:p w14:paraId="4E98D78B" w14:textId="509C106F" w:rsidR="0078145E" w:rsidRDefault="0078145E">
      <w:r>
        <w:annotationRef/>
      </w:r>
      <w:r w:rsidRPr="2A85B2FE">
        <w:t>üleliigne tühik</w:t>
      </w:r>
    </w:p>
  </w:comment>
  <w:comment w:id="42" w:author="Maarja-Liis Lall - JUSTDIGI" w:date="2025-09-15T11:08:00Z" w:initials="MJ">
    <w:p w14:paraId="0563E8BA" w14:textId="0299C5CF" w:rsidR="0078145E" w:rsidRDefault="0078145E">
      <w:r>
        <w:annotationRef/>
      </w:r>
      <w:hyperlink r:id="rId1">
        <w:r w:rsidRPr="6C1837DE">
          <w:t>Kõrgemate riigiteenijate ametipalkade seadus–Riigi Teataja</w:t>
        </w:r>
      </w:hyperlink>
      <w:r w:rsidRPr="7D111C05">
        <w:t xml:space="preserve"> - siit tuleneb haldus- ja maakohtunike palk.</w:t>
      </w:r>
    </w:p>
  </w:comment>
  <w:comment w:id="43" w:author="Maarja-Liis Lall - JUSTDIGI" w:date="2025-09-15T11:09:00Z" w:initials="MJ">
    <w:p w14:paraId="39E1E694" w14:textId="0A2E0ADB" w:rsidR="0078145E" w:rsidRDefault="0078145E">
      <w:r>
        <w:annotationRef/>
      </w:r>
      <w:r w:rsidRPr="53D6ABCB">
        <w:t>lisatud punkt, palume kõigil allmärkustel lisada lausete lõppu punktid.</w:t>
      </w:r>
    </w:p>
  </w:comment>
  <w:comment w:id="46" w:author="Maarja-Liis Lall - JUSTDIGI" w:date="2025-09-15T11:21:00Z" w:initials="MJ">
    <w:p w14:paraId="340CE5CA" w14:textId="57AE8127" w:rsidR="0078145E" w:rsidRDefault="0078145E">
      <w:r>
        <w:annotationRef/>
      </w:r>
      <w:r w:rsidRPr="32DC8CA2">
        <w:t>Palume lisada viite allikale, kus on riigilõivudest saadud katte statistika.</w:t>
      </w:r>
    </w:p>
  </w:comment>
  <w:comment w:id="47" w:author="Maarja-Liis Lall - JUSTDIGI" w:date="2025-09-15T11:07:00Z" w:initials="MJ">
    <w:p w14:paraId="6608D8EA" w14:textId="05483667" w:rsidR="0078145E" w:rsidRDefault="0078145E">
      <w:r>
        <w:annotationRef/>
      </w:r>
      <w:r w:rsidRPr="6CF1666B">
        <w:t>allmärkuses lisatud punkt</w:t>
      </w:r>
    </w:p>
  </w:comment>
  <w:comment w:id="50" w:author="Joel Kook - JUSTDIGI" w:date="2025-09-15T12:32:00Z" w:initials="JK">
    <w:p w14:paraId="3FC63988" w14:textId="77777777" w:rsidR="001F69DB" w:rsidRDefault="001F69DB" w:rsidP="001F69DB">
      <w:pPr>
        <w:pStyle w:val="Kommentaaritekst"/>
      </w:pPr>
      <w:r>
        <w:rPr>
          <w:rStyle w:val="Kommentaariviide"/>
        </w:rPr>
        <w:annotationRef/>
      </w:r>
      <w:r>
        <w:t>Viidatud allikale toetudes tundub, et tööjõukulud (arvestades sinna veel ka sotsiaalmaksu osa) on siiski väiksemad kui allolevas tulbas toodud arvud. Kas seal on ikkagi ainult tööjõukulud või sisaldab see ikkagi ka muid kulusid (nt mitmesugused majanduskulud)?</w:t>
      </w:r>
    </w:p>
  </w:comment>
  <w:comment w:id="51" w:author="Maarja-Liis Lall - JUSTDIGI" w:date="2025-09-15T11:14:00Z" w:initials="MJ">
    <w:p w14:paraId="1A618D17" w14:textId="2DE17734" w:rsidR="0078145E" w:rsidRDefault="0078145E">
      <w:r>
        <w:annotationRef/>
      </w:r>
      <w:r w:rsidRPr="7ECB64CE">
        <w:t>ebavajalik, kui all veergudes ka € näidatud.</w:t>
      </w:r>
    </w:p>
  </w:comment>
  <w:comment w:id="55" w:author="Maarja-Liis Lall - JUSTDIGI" w:date="2025-09-15T11:16:00Z" w:initials="MJ">
    <w:p w14:paraId="27864930" w14:textId="7F9E25BF" w:rsidR="0078145E" w:rsidRDefault="0078145E">
      <w:r>
        <w:annotationRef/>
      </w:r>
      <w:r w:rsidRPr="54301DF8">
        <w:t>seda võiks täpsustada, milles lisatööjõu vajadus täpsemalt seisneb. Varasemalt on lühidalt viidatud neljanda liikme värbamisele, aga seda pole seletuskirjas lahti selgitatud.</w:t>
      </w:r>
    </w:p>
  </w:comment>
  <w:comment w:id="57" w:author="Maarja-Liis Lall - JUSTDIGI" w:date="2025-09-15T11:18:00Z" w:initials="MJ">
    <w:p w14:paraId="52A94729" w14:textId="6E4C30B1" w:rsidR="0078145E" w:rsidRDefault="0078145E">
      <w:r>
        <w:annotationRef/>
      </w:r>
      <w:r w:rsidRPr="6565AE9C">
        <w:t>tühik eemaldatud.</w:t>
      </w:r>
    </w:p>
  </w:comment>
  <w:comment w:id="59" w:author="Maarja-Liis Lall - JUSTDIGI" w:date="2025-09-15T11:18:00Z" w:initials="MJ">
    <w:p w14:paraId="792A408E" w14:textId="403FC93E" w:rsidR="0078145E" w:rsidRDefault="0078145E">
      <w:r>
        <w:annotationRef/>
      </w:r>
      <w:r w:rsidRPr="13EA290B">
        <w:t>tühik eemaldatud</w:t>
      </w:r>
    </w:p>
  </w:comment>
  <w:comment w:id="56" w:author="Maarja-Liis Lall - JUSTDIGI" w:date="2025-09-15T11:18:00Z" w:initials="MJ">
    <w:p w14:paraId="7DDC287F" w14:textId="4050936A" w:rsidR="0078145E" w:rsidRDefault="0078145E">
      <w:r>
        <w:annotationRef/>
      </w:r>
      <w:r w:rsidRPr="09DA5F5E">
        <w:t>Palume lisada puuduolevad viited.</w:t>
      </w:r>
    </w:p>
  </w:comment>
  <w:comment w:id="61" w:author="Maarja-Liis Lall - JUSTDIGI" w:date="2025-09-15T11:20:00Z" w:initials="MJ">
    <w:p w14:paraId="74C35744" w14:textId="73F7FA58" w:rsidR="0078145E" w:rsidRDefault="0078145E">
      <w:r>
        <w:annotationRef/>
      </w:r>
      <w:r w:rsidRPr="7268AB1B">
        <w:t>parandatud tühiku asukoht.</w:t>
      </w:r>
    </w:p>
  </w:comment>
  <w:comment w:id="65" w:author="Maarja-Liis Lall - JUSTDIGI" w:date="2025-09-15T11:24:00Z" w:initials="MJ">
    <w:p w14:paraId="5794B56E" w14:textId="3E327BC1" w:rsidR="0078145E" w:rsidRDefault="0078145E">
      <w:r>
        <w:annotationRef/>
      </w:r>
      <w:r w:rsidRPr="4C9EF67C">
        <w:t>all tabeli kohaselt on 2024 esitatud 72+85=157 vaidlustust. See ei lähe kokku sellega, et menetlusse võeti 165 vaidlustust. Lisaks peaks ju olema ka vaidlustusi, mida ei võetud menetlusse.</w:t>
      </w:r>
    </w:p>
  </w:comment>
  <w:comment w:id="64" w:author="Maarja-Liis Lall - JUSTDIGI" w:date="2025-09-15T11:24:00Z" w:initials="MJ">
    <w:p w14:paraId="2B3506CA" w14:textId="70862E37" w:rsidR="0078145E" w:rsidRDefault="0078145E">
      <w:r>
        <w:annotationRef/>
      </w:r>
      <w:r w:rsidRPr="4442785B">
        <w:t>Palume lisada viite statistikale.</w:t>
      </w:r>
    </w:p>
  </w:comment>
  <w:comment w:id="67" w:author="Maarja-Liis Lall - JUSTDIGI" w:date="2025-09-15T11:22:00Z" w:initials="MJ">
    <w:p w14:paraId="02DEFBAB" w14:textId="4F1AC0D0" w:rsidR="0078145E" w:rsidRDefault="0078145E">
      <w:r>
        <w:annotationRef/>
      </w:r>
      <w:r w:rsidRPr="677FB579">
        <w:t>lisaks tööjõukulule on ka muid kulusid. Samuti tekitab kulusid ka menetlusse võtmise otsustamine. Siin oleks hea tuua välja ka mitu vaidlustust esitati, mille menetlusse võtmist otsustati, st mis ka tekitab kulusid.</w:t>
      </w:r>
    </w:p>
  </w:comment>
  <w:comment w:id="69" w:author="Maarja-Liis Lall - JUSTDIGI" w:date="2025-09-15T11:24:00Z" w:initials="MJ">
    <w:p w14:paraId="55AD2331" w14:textId="48FDC485" w:rsidR="0078145E" w:rsidRDefault="0078145E">
      <w:r>
        <w:annotationRef/>
      </w:r>
      <w:r w:rsidRPr="14A654EE">
        <w:t>Palume lisada viite statistikale.</w:t>
      </w:r>
    </w:p>
  </w:comment>
  <w:comment w:id="70" w:author="Joel Kook - JUSTDIGI" w:date="2025-09-15T13:29:00Z" w:initials="JK">
    <w:p w14:paraId="780B313A" w14:textId="77777777" w:rsidR="003E529C" w:rsidRDefault="003E529C" w:rsidP="003E529C">
      <w:pPr>
        <w:pStyle w:val="Kommentaaritekst"/>
      </w:pPr>
      <w:r>
        <w:rPr>
          <w:rStyle w:val="Kommentaariviide"/>
        </w:rPr>
        <w:annotationRef/>
      </w:r>
      <w:r>
        <w:t>Kas tegemist on menetlusse võetud vaidlustatud riigihangete arvuga? Täpsustada.</w:t>
      </w:r>
    </w:p>
  </w:comment>
  <w:comment w:id="75" w:author="Joel Kook - JUSTDIGI" w:date="2025-09-15T12:44:00Z" w:initials="JK">
    <w:p w14:paraId="515D96D8" w14:textId="77777777" w:rsidR="0078390C" w:rsidRDefault="00B70AEB" w:rsidP="0078390C">
      <w:pPr>
        <w:pStyle w:val="Kommentaaritekst"/>
      </w:pPr>
      <w:r>
        <w:rPr>
          <w:rStyle w:val="Kommentaariviide"/>
        </w:rPr>
        <w:annotationRef/>
      </w:r>
      <w:r w:rsidR="0078390C">
        <w:t>Üritasime arvutuskäiku korrata ja saime paarkümmend eurot väiksema tulemuse 2024. a eeldatavalt menetlusse võetud (?) vaidlustuste pinnalt (joonis 1).</w:t>
      </w:r>
    </w:p>
  </w:comment>
  <w:comment w:id="76" w:author="Maarja-Liis Lall - JUSTDIGI" w:date="2025-09-15T11:26:00Z" w:initials="MJ">
    <w:p w14:paraId="5517C9D6" w14:textId="2007B903" w:rsidR="0078145E" w:rsidRDefault="0078145E">
      <w:r>
        <w:annotationRef/>
      </w:r>
      <w:r w:rsidRPr="0C477523">
        <w:t>Lisaks tööjõukuludele on ka muud kulud. Hea oleks välja tuua, mis summas need muud kulud on.</w:t>
      </w:r>
    </w:p>
  </w:comment>
  <w:comment w:id="78" w:author="Maarja-Liis Lall - JUSTDIGI" w:date="2025-09-15T11:28:00Z" w:initials="MJ">
    <w:p w14:paraId="1017DABC" w14:textId="66B19868" w:rsidR="0078145E" w:rsidRDefault="0078145E">
      <w:r>
        <w:annotationRef/>
      </w:r>
      <w:r w:rsidRPr="0C1BCFE8">
        <w:t>eemaldatatud üleliigne tühik</w:t>
      </w:r>
    </w:p>
  </w:comment>
  <w:comment w:id="77" w:author="Maarja-Liis Lall - JUSTDIGI" w:date="2025-09-15T11:29:00Z" w:initials="MJ">
    <w:p w14:paraId="6B8F9363" w14:textId="0301D63E" w:rsidR="0078145E" w:rsidRDefault="0078145E">
      <w:r>
        <w:annotationRef/>
      </w:r>
      <w:r w:rsidRPr="1FDFC510">
        <w:t>Palume lisada viite statistikale.</w:t>
      </w:r>
    </w:p>
  </w:comment>
  <w:comment w:id="80" w:author="Joel Kook - JUSTDIGI" w:date="2025-09-15T13:33:00Z" w:initials="JK">
    <w:p w14:paraId="1A7253B1" w14:textId="77777777" w:rsidR="00CF2C81" w:rsidRDefault="00CF2C81" w:rsidP="00CF2C81">
      <w:pPr>
        <w:pStyle w:val="Kommentaaritekst"/>
      </w:pPr>
      <w:r>
        <w:rPr>
          <w:rStyle w:val="Kommentaariviide"/>
        </w:rPr>
        <w:annotationRef/>
      </w:r>
      <w:r>
        <w:t>Siin tuleks olla täpne: kas tegemist on menetlusse võetud vaidlustustega või rahuldatud vaidlustustega, kuna arvud mõnevõrra seletuskirja lõikes toodust erinevad.</w:t>
      </w:r>
    </w:p>
  </w:comment>
  <w:comment w:id="81" w:author="Maarja-Liis Lall - JUSTDIGI" w:date="2025-09-15T11:30:00Z" w:initials="MJ">
    <w:p w14:paraId="45497259" w14:textId="3CBE7198" w:rsidR="0078145E" w:rsidRDefault="0078145E">
      <w:r>
        <w:annotationRef/>
      </w:r>
      <w:r w:rsidRPr="4B3B2D6D">
        <w:t>lisatud puuduv tühik</w:t>
      </w:r>
    </w:p>
  </w:comment>
  <w:comment w:id="83" w:author="Maarja-Liis Lall - JUSTDIGI" w:date="2025-09-15T11:31:00Z" w:initials="MJ">
    <w:p w14:paraId="2C9FED77" w14:textId="0D477694" w:rsidR="0078145E" w:rsidRDefault="0078145E">
      <w:r>
        <w:annotationRef/>
      </w:r>
      <w:r w:rsidRPr="245E20B5">
        <w:t>lisatud puuduv kaldkriips</w:t>
      </w:r>
    </w:p>
  </w:comment>
  <w:comment w:id="85" w:author="Maarja-Liis Lall - JUSTDIGI" w:date="2025-09-15T11:30:00Z" w:initials="MJ">
    <w:p w14:paraId="5400DD3B" w14:textId="5046C8BB" w:rsidR="0078145E" w:rsidRDefault="0078145E">
      <w:r>
        <w:annotationRef/>
      </w:r>
      <w:r w:rsidRPr="5C33EFD9">
        <w:t>lisatud puuduv tühik</w:t>
      </w:r>
    </w:p>
  </w:comment>
  <w:comment w:id="87" w:author="Maarja-Liis Lall - JUSTDIGI" w:date="2025-09-15T11:31:00Z" w:initials="MJ">
    <w:p w14:paraId="2208BAFC" w14:textId="400ED890" w:rsidR="0078145E" w:rsidRDefault="0078145E">
      <w:r>
        <w:annotationRef/>
      </w:r>
      <w:r w:rsidRPr="5149A0AE">
        <w:t>lisatud puuduv kaldkriips</w:t>
      </w:r>
    </w:p>
  </w:comment>
  <w:comment w:id="89" w:author="Maarja-Liis Lall - JUSTDIGI" w:date="2025-09-15T11:29:00Z" w:initials="MJ">
    <w:p w14:paraId="7179BA96" w14:textId="6D6E6A51" w:rsidR="0078145E" w:rsidRDefault="0078145E">
      <w:r>
        <w:annotationRef/>
      </w:r>
      <w:r w:rsidRPr="16ADE6E6">
        <w:t xml:space="preserve">Tegemist ei ole esimese tabeliga, varasemalt on ka üks tabel. Palun tabeli viited korrastada. </w:t>
      </w:r>
    </w:p>
  </w:comment>
  <w:comment w:id="92" w:author="Maarja-Liis Lall - JUSTDIGI" w:date="2025-09-15T11:32:00Z" w:initials="MJ">
    <w:p w14:paraId="3EF75D1B" w14:textId="5C850A2F" w:rsidR="0078145E" w:rsidRDefault="0078145E">
      <w:r>
        <w:annotationRef/>
      </w:r>
      <w:r w:rsidRPr="25D18E03">
        <w:t>Siin võiks tuua ka statistika ja viite, millele see järeldus põhineb.</w:t>
      </w:r>
    </w:p>
  </w:comment>
  <w:comment w:id="93" w:author="Joel Kook - JUSTDIGI" w:date="2025-09-15T12:49:00Z" w:initials="JK">
    <w:p w14:paraId="7E7EC9C3" w14:textId="77777777" w:rsidR="0078145E" w:rsidRDefault="008A223B" w:rsidP="0078145E">
      <w:pPr>
        <w:pStyle w:val="Kommentaaritekst"/>
      </w:pPr>
      <w:r>
        <w:rPr>
          <w:rStyle w:val="Kommentaariviide"/>
        </w:rPr>
        <w:annotationRef/>
      </w:r>
      <w:r w:rsidR="0078145E">
        <w:t>Kuna hankemäärad jäävad samaks, kuid riigilõivu summa kasvab ka alla rahvusvahelise määra hangetes, siis tekib küsimus, kas see, et väiksemate hankelepingute puhul vaidlustamist esineb harva, ei või olla tingitud just sellest, et riigilõiv moodustab madalama summa korral hankest olulisema osa ja jäetakse just sel põhjusel vaidlustamata (ning edaspidi seetõttu veelgi enam)? Küsimus on oluline, kuna analüüs ei too siinkohal ära põhjuseid, miks 50 000 eur ja hangetes alla selle määra on väga vähe vaidlustusi.</w:t>
      </w:r>
    </w:p>
  </w:comment>
  <w:comment w:id="94" w:author="Joel Kook - JUSTDIGI" w:date="2025-09-15T13:09:00Z" w:initials="JK">
    <w:p w14:paraId="27863354" w14:textId="287A0FA5" w:rsidR="00936C59" w:rsidRDefault="003B2E87" w:rsidP="00936C59">
      <w:pPr>
        <w:pStyle w:val="Kommentaaritekst"/>
      </w:pPr>
      <w:r>
        <w:rPr>
          <w:rStyle w:val="Kommentaariviide"/>
        </w:rPr>
        <w:annotationRef/>
      </w:r>
      <w:r w:rsidR="00936C59">
        <w:t>Kui maksejõulisus on sõltuvuses majandustsüklitest, siis õiguse mõistmise kättesaadavus seda ei peaks olema. Palume kaaluda antud põhjenduse sobivust või kaaluda selle asemel nt üldise inflatsiooni vms näitaja sobivust muudatuse põhjendamiseks.</w:t>
      </w:r>
    </w:p>
  </w:comment>
  <w:comment w:id="97" w:author="Maarja-Liis Lall - JUSTDIGI" w:date="2025-09-15T11:35:00Z" w:initials="MJ">
    <w:p w14:paraId="5128E377" w14:textId="77777777" w:rsidR="006D3C10" w:rsidRDefault="0078145E" w:rsidP="006D3C10">
      <w:pPr>
        <w:pStyle w:val="Kommentaaritekst"/>
      </w:pPr>
      <w:r>
        <w:annotationRef/>
      </w:r>
      <w:r w:rsidR="006D3C10">
        <w:t>See, mis on põhiseaduse tähenduses lubatud, ei tulene "eeltoodust", kuna eelnevalt on analüüsitud peamiselt Euroopa Kohtu praktikat, seega see aluse sissejuhatus pole kohane.</w:t>
      </w:r>
    </w:p>
  </w:comment>
  <w:comment w:id="99" w:author="Maarja-Liis Lall - JUSTDIGI" w:date="2025-09-15T11:34:00Z" w:initials="MJ">
    <w:p w14:paraId="20D72E89" w14:textId="6DE3C180" w:rsidR="0078145E" w:rsidRDefault="0078145E">
      <w:r>
        <w:annotationRef/>
      </w:r>
      <w:r w:rsidRPr="55843225">
        <w:t>Viide, kust selline järeldus tuleneb.</w:t>
      </w:r>
    </w:p>
  </w:comment>
  <w:comment w:id="101" w:author="Maarja-Liis Lall - JUSTDIGI" w:date="2025-09-15T12:35:00Z" w:initials="MJ">
    <w:p w14:paraId="326B061B" w14:textId="404914CB" w:rsidR="00090D1A" w:rsidRDefault="00090D1A">
      <w:pPr>
        <w:pStyle w:val="Kommentaaritekst"/>
      </w:pPr>
      <w:r>
        <w:rPr>
          <w:rStyle w:val="Kommentaariviide"/>
        </w:rPr>
        <w:annotationRef/>
      </w:r>
      <w:r w:rsidRPr="06776B39">
        <w:t>Põhiseaduse analüüs palume esitada kolmanda osa alaosana ning 5. osas käsitleda üksnes vastavust EL õigusele.</w:t>
      </w:r>
    </w:p>
  </w:comment>
  <w:comment w:id="102" w:author="Maarja-Liis Lall - JUSTDIGI" w:date="2025-09-15T14:41:00Z" w:initials="MJ">
    <w:p w14:paraId="00665ACB" w14:textId="77777777" w:rsidR="00F767BD" w:rsidRDefault="003A4220" w:rsidP="00F767BD">
      <w:pPr>
        <w:pStyle w:val="Kommentaaritekst"/>
      </w:pPr>
      <w:r>
        <w:annotationRef/>
      </w:r>
      <w:r w:rsidR="00F767BD">
        <w:t>Seletuskirjas on analüüsitud üksnes VaKo vaatest riigilõivu tõusu põhiseaduspärasust. Puudu põhiseaduspärasuse analüüs kohtusse pöördumise osas, mida eelnõu otseselt mõjutab, palume täiendada. Samuti ei ole käesoleval juhul analüüsitud, kuidas mõjutab põhiseaduspärasust asjaolu, et enne kohtusse pöördumist tuleb läbida menetlus riigihangete vaidlustuskomisjonis, mis tähendab, et kohtusse kaebuse esitamiseks tuleb tasuda riigilõivu tõstetud määras kahel korral. Lisaks edasikaebamisel vajalik maksta samuti samas summas veel riigilõivu (RLS § 60 lg 7).</w:t>
      </w:r>
    </w:p>
  </w:comment>
  <w:comment w:id="105" w:author="Maarja-Liis Lall - JUSTDIGI" w:date="2025-09-15T11:36:00Z" w:initials="MJ">
    <w:p w14:paraId="3CE2F775" w14:textId="55FE1E88" w:rsidR="0078145E" w:rsidRDefault="0078145E">
      <w:r>
        <w:annotationRef/>
      </w:r>
      <w:r w:rsidRPr="407AEAE9">
        <w:t>kui siin on soovitud eraldi lõike, siis peaks olema ka tühi rida siin vahel</w:t>
      </w:r>
    </w:p>
  </w:comment>
  <w:comment w:id="106" w:author="Maarja-Liis Lall - JUSTDIGI" w:date="2025-09-15T11:38:00Z" w:initials="MJ">
    <w:p w14:paraId="595CBDC4" w14:textId="0939412E" w:rsidR="0078145E" w:rsidRDefault="0078145E">
      <w:r>
        <w:annotationRef/>
      </w:r>
      <w:r w:rsidRPr="6564F342">
        <w:t>eemaldatud üleliigne tühik</w:t>
      </w:r>
    </w:p>
  </w:comment>
  <w:comment w:id="108" w:author="Maarja-Liis Lall - JUSTDIGI" w:date="2025-09-15T11:38:00Z" w:initials="MJ">
    <w:p w14:paraId="137A03A5" w14:textId="0A177F0A" w:rsidR="0078145E" w:rsidRDefault="0078145E">
      <w:r>
        <w:annotationRef/>
      </w:r>
      <w:r w:rsidRPr="023182DB">
        <w:t>eemaldatud üleliigne tühik</w:t>
      </w:r>
    </w:p>
  </w:comment>
  <w:comment w:id="110" w:author="Maarja-Liis Lall - JUSTDIGI" w:date="2025-09-15T14:42:00Z" w:initials="MJ">
    <w:p w14:paraId="632E5A8E" w14:textId="30B132FE" w:rsidR="006D67EC" w:rsidRDefault="003A4220">
      <w:r>
        <w:annotationRef/>
      </w:r>
      <w:r w:rsidRPr="38DE78D2">
        <w:t>Vajalikkuse puhul vajalik ka välja tuua, mis võiksid olla alternatiivsed meetmed, isegi kui leitakse, et need pole sama efektiivsed.</w:t>
      </w:r>
    </w:p>
  </w:comment>
  <w:comment w:id="114" w:author="Maarja-Liis Lall - JUSTDIGI" w:date="2025-09-15T11:59:00Z" w:initials="MJ">
    <w:p w14:paraId="176CE8AC" w14:textId="7F51AF7C" w:rsidR="00343D9D" w:rsidRDefault="00343D9D">
      <w:pPr>
        <w:pStyle w:val="Kommentaaritekst"/>
      </w:pPr>
      <w:r>
        <w:rPr>
          <w:rStyle w:val="Kommentaariviide"/>
        </w:rPr>
        <w:annotationRef/>
      </w:r>
      <w:r w:rsidRPr="5FD96F33">
        <w:t>puuduv tühi rida lisatud</w:t>
      </w:r>
    </w:p>
  </w:comment>
  <w:comment w:id="121" w:author="Maarja-Liis Lall - JUSTDIGI" w:date="2025-09-15T12:01:00Z" w:initials="MJ">
    <w:p w14:paraId="1FA80A64" w14:textId="098102D3" w:rsidR="000D7F7E" w:rsidRDefault="000D7F7E">
      <w:pPr>
        <w:pStyle w:val="Kommentaaritekst"/>
      </w:pPr>
      <w:r>
        <w:rPr>
          <w:rStyle w:val="Kommentaariviide"/>
        </w:rPr>
        <w:annotationRef/>
      </w:r>
      <w:r w:rsidRPr="2051D878">
        <w:t>Palume viidata direktiivi konkreetsetele sätetele, millega puutumus on ning ka selgitada lahti, mille alusel järeldatakse, et eelnõu on nende sätetega kooskõlas.</w:t>
      </w:r>
    </w:p>
  </w:comment>
  <w:comment w:id="122" w:author="Maarja-Liis Lall - JUSTDIGI" w:date="2025-09-15T15:44:00Z" w:initials="ML">
    <w:p w14:paraId="046FFD6B" w14:textId="77777777" w:rsidR="00204EA0" w:rsidRDefault="00204EA0" w:rsidP="00204EA0">
      <w:pPr>
        <w:pStyle w:val="Kommentaaritekst"/>
      </w:pPr>
      <w:r>
        <w:rPr>
          <w:rStyle w:val="Kommentaariviide"/>
        </w:rPr>
        <w:annotationRef/>
      </w:r>
      <w:r>
        <w:t>HÕNTE § 43 lg 1 p 5 kohaselt analüüsitakse 3. osas ka eelnõu kooskõla EL õigusega. Palun analüüsida, kas planeeritav muudatus on kooskõlas direktiivide sätetega.</w:t>
      </w:r>
    </w:p>
  </w:comment>
  <w:comment w:id="123" w:author="Joel Kook - JUSTDIGI" w:date="2025-09-15T13:00:00Z" w:initials="JK">
    <w:p w14:paraId="64CEBA6D" w14:textId="26B49F7E" w:rsidR="00CA19DF" w:rsidRDefault="00CA19DF" w:rsidP="00CA19DF">
      <w:pPr>
        <w:pStyle w:val="Kommentaaritekst"/>
      </w:pPr>
      <w:r>
        <w:rPr>
          <w:rStyle w:val="Kommentaariviide"/>
        </w:rPr>
        <w:annotationRef/>
      </w:r>
      <w:r>
        <w:t xml:space="preserve">Meie hinnangul piisaks viitamisest RHS vastavale sättele, ilma seda välja kirjutamata. Pigem oleks hea teksti sees lühidalt märkida, et hankija võib olla nt </w:t>
      </w:r>
      <w:r>
        <w:rPr>
          <w:color w:val="000000"/>
          <w:highlight w:val="white"/>
        </w:rPr>
        <w:t xml:space="preserve">lisaks </w:t>
      </w:r>
      <w:r>
        <w:rPr>
          <w:i/>
          <w:iCs/>
          <w:color w:val="000000"/>
          <w:highlight w:val="white"/>
        </w:rPr>
        <w:t>riigile ja KOVile ka avalik-õiguslikud juriidilised isikud, aga ka sihtasutused ja eraõiguslikud juriidilised isikud, mis tegutsevad avalikes huvides</w:t>
      </w:r>
      <w:r>
        <w:rPr>
          <w:color w:val="000000"/>
          <w:highlight w:val="white"/>
        </w:rPr>
        <w:t>. Täpsemalt võib huviline ise seadusest lugeda.</w:t>
      </w:r>
    </w:p>
  </w:comment>
  <w:comment w:id="124" w:author="Joel Kook - JUSTDIGI" w:date="2025-09-15T13:20:00Z" w:initials="JK">
    <w:p w14:paraId="798A84EE" w14:textId="77777777" w:rsidR="004931D8" w:rsidRDefault="004931D8" w:rsidP="004931D8">
      <w:pPr>
        <w:pStyle w:val="Kommentaaritekst"/>
      </w:pPr>
      <w:r>
        <w:rPr>
          <w:rStyle w:val="Kommentaariviide"/>
        </w:rPr>
        <w:annotationRef/>
      </w:r>
      <w:r>
        <w:t>Leiame, et mõju on ka hankijatele, kes peavad eksimuste korral arvestama suurema riigilõivu hüvitamisega vaidlustajale, millega kaasneb ebasoovitava mõju risk, kuid mis on samas maandatav korrektse hanke läbiviimisega. Seega käitumise muudatus tabab ilmselt ka neid ning omakorda võib sellel olla mõju hangete vaidlustamise arvule (korrektsemalt vormistatud hanked saavad ka vähem vaidlustusi).</w:t>
      </w:r>
    </w:p>
  </w:comment>
  <w:comment w:id="125" w:author="Maarja-Liis Lall - JUSTDIGI" w:date="2025-09-15T12:28:00Z" w:initials="MJ">
    <w:p w14:paraId="28083C84" w14:textId="2263FAD5" w:rsidR="00552ACE" w:rsidRDefault="00552ACE">
      <w:pPr>
        <w:pStyle w:val="Kommentaaritekst"/>
      </w:pPr>
      <w:r>
        <w:rPr>
          <w:rStyle w:val="Kommentaariviide"/>
        </w:rPr>
        <w:annotationRef/>
      </w:r>
      <w:r w:rsidRPr="0793125E">
        <w:t>üleliigne tühik eemaldatud.</w:t>
      </w:r>
    </w:p>
  </w:comment>
  <w:comment w:id="128" w:author="Maarja-Liis Lall - JUSTDIGI" w:date="1900-01-01T00:00:00Z" w:initials="MJ">
    <w:p w14:paraId="0E2CE37B" w14:textId="2541B83B" w:rsidR="00235AC1" w:rsidRDefault="00235AC1">
      <w:pPr>
        <w:pStyle w:val="Kommentaaritekst"/>
      </w:pPr>
      <w:r>
        <w:rPr>
          <w:rStyle w:val="Kommentaariviide"/>
        </w:rPr>
        <w:annotationRef/>
      </w:r>
      <w:r w:rsidRPr="2D1BCB59">
        <w:t>kui see nii on, siis tuleks märkida, et kõik isikud, kes esitasid arvamusi, ja nende arvamused, on toodud välja kooskõlastustabelis ning et tabelis märkimata jäänud arvamusi ei esitatud.</w:t>
      </w:r>
    </w:p>
  </w:comment>
  <w:comment w:id="132" w:author="Maarja-Liis Lall - JUSTDIGI" w:date="2025-09-15T08:54:00Z" w:initials="MJ">
    <w:p w14:paraId="133A6B2D" w14:textId="72A26F2F" w:rsidR="0078145E" w:rsidRDefault="0078145E">
      <w:r>
        <w:annotationRef/>
      </w:r>
      <w:r w:rsidRPr="431E9F10">
        <w:t>Vormistamise juhend ei näita tühjade ridade olemasolu pärast ühtlast joont, st "Algatab ..." algab kohe pärast ühtlast joont.</w:t>
      </w:r>
    </w:p>
  </w:comment>
  <w:comment w:id="135" w:author="Maarja-Liis Lall - JUSTDIGI" w:date="2025-09-15T08:55:00Z" w:initials="MJ">
    <w:p w14:paraId="49837837" w14:textId="7C04883B" w:rsidR="0078145E" w:rsidRDefault="0078145E">
      <w:r>
        <w:annotationRef/>
      </w:r>
      <w:r w:rsidRPr="0F8B1FB9">
        <w:t>enne "(allkirjastatud digitaalselt)" jääb ainult 1 vaba rida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8E3760" w15:done="0"/>
  <w15:commentEx w15:paraId="32923548" w15:done="0"/>
  <w15:commentEx w15:paraId="027395D0" w15:done="0"/>
  <w15:commentEx w15:paraId="14072C08" w15:done="0"/>
  <w15:commentEx w15:paraId="15C85E7F" w15:done="0"/>
  <w15:commentEx w15:paraId="3AAF3672" w15:done="0"/>
  <w15:commentEx w15:paraId="1E72408E" w15:done="0"/>
  <w15:commentEx w15:paraId="643B93EB" w15:done="0"/>
  <w15:commentEx w15:paraId="280AA8BC" w15:done="0"/>
  <w15:commentEx w15:paraId="6CA5736C" w15:done="0"/>
  <w15:commentEx w15:paraId="2FA34903" w15:done="0"/>
  <w15:commentEx w15:paraId="6EB013EF" w15:done="0"/>
  <w15:commentEx w15:paraId="3028A10D" w15:done="0"/>
  <w15:commentEx w15:paraId="573A3793" w15:done="0"/>
  <w15:commentEx w15:paraId="20A9CE6B" w15:done="0"/>
  <w15:commentEx w15:paraId="43FB2454" w15:done="0"/>
  <w15:commentEx w15:paraId="4E46B3BF" w15:done="0"/>
  <w15:commentEx w15:paraId="2B74DB26" w15:paraIdParent="4E46B3BF" w15:done="0"/>
  <w15:commentEx w15:paraId="1C7AA668" w15:done="0"/>
  <w15:commentEx w15:paraId="25534918" w15:done="0"/>
  <w15:commentEx w15:paraId="1031FC8A" w15:done="0"/>
  <w15:commentEx w15:paraId="321AAC10" w15:done="0"/>
  <w15:commentEx w15:paraId="1FDA34A6" w15:done="0"/>
  <w15:commentEx w15:paraId="194C51DB" w15:done="0"/>
  <w15:commentEx w15:paraId="60D8A52F" w15:done="0"/>
  <w15:commentEx w15:paraId="11D05B17" w15:done="0"/>
  <w15:commentEx w15:paraId="4432DFC0" w15:done="0"/>
  <w15:commentEx w15:paraId="7F8942CB" w15:done="0"/>
  <w15:commentEx w15:paraId="4E98D78B" w15:done="0"/>
  <w15:commentEx w15:paraId="0563E8BA" w15:done="0"/>
  <w15:commentEx w15:paraId="39E1E694" w15:done="0"/>
  <w15:commentEx w15:paraId="340CE5CA" w15:done="0"/>
  <w15:commentEx w15:paraId="6608D8EA" w15:done="0"/>
  <w15:commentEx w15:paraId="3FC63988" w15:done="0"/>
  <w15:commentEx w15:paraId="1A618D17" w15:done="0"/>
  <w15:commentEx w15:paraId="27864930" w15:done="0"/>
  <w15:commentEx w15:paraId="52A94729" w15:done="0"/>
  <w15:commentEx w15:paraId="792A408E" w15:done="0"/>
  <w15:commentEx w15:paraId="7DDC287F" w15:done="0"/>
  <w15:commentEx w15:paraId="74C35744" w15:done="0"/>
  <w15:commentEx w15:paraId="5794B56E" w15:done="0"/>
  <w15:commentEx w15:paraId="2B3506CA" w15:done="0"/>
  <w15:commentEx w15:paraId="02DEFBAB" w15:done="0"/>
  <w15:commentEx w15:paraId="55AD2331" w15:done="0"/>
  <w15:commentEx w15:paraId="780B313A" w15:paraIdParent="55AD2331" w15:done="0"/>
  <w15:commentEx w15:paraId="515D96D8" w15:done="0"/>
  <w15:commentEx w15:paraId="5517C9D6" w15:done="0"/>
  <w15:commentEx w15:paraId="1017DABC" w15:done="0"/>
  <w15:commentEx w15:paraId="6B8F9363" w15:done="0"/>
  <w15:commentEx w15:paraId="1A7253B1" w15:done="0"/>
  <w15:commentEx w15:paraId="45497259" w15:done="0"/>
  <w15:commentEx w15:paraId="2C9FED77" w15:done="0"/>
  <w15:commentEx w15:paraId="5400DD3B" w15:done="0"/>
  <w15:commentEx w15:paraId="2208BAFC" w15:done="0"/>
  <w15:commentEx w15:paraId="7179BA96" w15:done="0"/>
  <w15:commentEx w15:paraId="3EF75D1B" w15:done="0"/>
  <w15:commentEx w15:paraId="7E7EC9C3" w15:paraIdParent="3EF75D1B" w15:done="0"/>
  <w15:commentEx w15:paraId="27863354" w15:done="0"/>
  <w15:commentEx w15:paraId="5128E377" w15:done="0"/>
  <w15:commentEx w15:paraId="20D72E89" w15:done="0"/>
  <w15:commentEx w15:paraId="326B061B" w15:done="0"/>
  <w15:commentEx w15:paraId="00665ACB" w15:done="0"/>
  <w15:commentEx w15:paraId="3CE2F775" w15:done="0"/>
  <w15:commentEx w15:paraId="595CBDC4" w15:done="0"/>
  <w15:commentEx w15:paraId="137A03A5" w15:done="0"/>
  <w15:commentEx w15:paraId="632E5A8E" w15:done="0"/>
  <w15:commentEx w15:paraId="176CE8AC" w15:done="0"/>
  <w15:commentEx w15:paraId="1FA80A64" w15:done="0"/>
  <w15:commentEx w15:paraId="046FFD6B" w15:paraIdParent="1FA80A64" w15:done="0"/>
  <w15:commentEx w15:paraId="64CEBA6D" w15:done="0"/>
  <w15:commentEx w15:paraId="798A84EE" w15:done="0"/>
  <w15:commentEx w15:paraId="28083C84" w15:done="0"/>
  <w15:commentEx w15:paraId="0E2CE37B" w15:done="0"/>
  <w15:commentEx w15:paraId="133A6B2D" w15:done="0"/>
  <w15:commentEx w15:paraId="498378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23A528" w16cex:dateUtc="2025-09-15T05:49:00Z"/>
  <w16cex:commentExtensible w16cex:durableId="2765F946" w16cex:dateUtc="2025-09-15T12:51:00Z"/>
  <w16cex:commentExtensible w16cex:durableId="7A63698E" w16cex:dateUtc="2025-09-15T05:50:00Z"/>
  <w16cex:commentExtensible w16cex:durableId="0691836D" w16cex:dateUtc="2025-09-15T09:11:00Z"/>
  <w16cex:commentExtensible w16cex:durableId="11C82CF0" w16cex:dateUtc="2025-09-15T11:17:00Z"/>
  <w16cex:commentExtensible w16cex:durableId="37E5864F" w16cex:dateUtc="2025-09-15T07:28:00Z"/>
  <w16cex:commentExtensible w16cex:durableId="5CC819E6" w16cex:dateUtc="2025-09-15T09:00:00Z"/>
  <w16cex:commentExtensible w16cex:durableId="1EE6FAD8" w16cex:dateUtc="2025-09-15T09:08:00Z"/>
  <w16cex:commentExtensible w16cex:durableId="60BBB067" w16cex:dateUtc="2025-09-15T07:45:00Z"/>
  <w16cex:commentExtensible w16cex:durableId="201325C8" w16cex:dateUtc="2025-09-15T07:27:00Z"/>
  <w16cex:commentExtensible w16cex:durableId="440DBC9F" w16cex:dateUtc="2025-09-15T07:45:00Z"/>
  <w16cex:commentExtensible w16cex:durableId="0B7B6939" w16cex:dateUtc="2025-09-15T07:44:00Z"/>
  <w16cex:commentExtensible w16cex:durableId="5D2D944F" w16cex:dateUtc="2025-09-15T07:46:00Z"/>
  <w16cex:commentExtensible w16cex:durableId="54EB7905" w16cex:dateUtc="2025-09-15T07:47:00Z"/>
  <w16cex:commentExtensible w16cex:durableId="6384250D" w16cex:dateUtc="2025-09-15T09:07:00Z"/>
  <w16cex:commentExtensible w16cex:durableId="030A5360" w16cex:dateUtc="2025-09-15T07:31:00Z"/>
  <w16cex:commentExtensible w16cex:durableId="0937A928" w16cex:dateUtc="2025-09-15T07:49:00Z"/>
  <w16cex:commentExtensible w16cex:durableId="10BBE004" w16cex:dateUtc="2025-09-15T07:49:00Z"/>
  <w16cex:commentExtensible w16cex:durableId="4BF7E8CF" w16cex:dateUtc="2025-09-15T07:33:00Z"/>
  <w16cex:commentExtensible w16cex:durableId="236A0447" w16cex:dateUtc="2025-09-15T07:40:00Z"/>
  <w16cex:commentExtensible w16cex:durableId="1433FB35" w16cex:dateUtc="2025-09-15T07:59:00Z"/>
  <w16cex:commentExtensible w16cex:durableId="5D8B7A5D" w16cex:dateUtc="2025-09-15T09:24:00Z"/>
  <w16cex:commentExtensible w16cex:durableId="789409DC" w16cex:dateUtc="2025-09-15T09:13:00Z"/>
  <w16cex:commentExtensible w16cex:durableId="73DBE993" w16cex:dateUtc="2025-09-15T08:04:00Z"/>
  <w16cex:commentExtensible w16cex:durableId="3A1CA2C3" w16cex:dateUtc="2025-09-15T09:29:00Z"/>
  <w16cex:commentExtensible w16cex:durableId="581D5C5E" w16cex:dateUtc="2025-09-15T08:06:00Z"/>
  <w16cex:commentExtensible w16cex:durableId="4D5A8E6E" w16cex:dateUtc="2025-09-15T08:07:00Z"/>
  <w16cex:commentExtensible w16cex:durableId="1E0A88B6" w16cex:dateUtc="2025-09-15T08:08:00Z"/>
  <w16cex:commentExtensible w16cex:durableId="1B02F24F" w16cex:dateUtc="2025-09-15T08:06:00Z"/>
  <w16cex:commentExtensible w16cex:durableId="07833001" w16cex:dateUtc="2025-09-15T08:08:00Z"/>
  <w16cex:commentExtensible w16cex:durableId="0F6A79EE" w16cex:dateUtc="2025-09-15T08:09:00Z"/>
  <w16cex:commentExtensible w16cex:durableId="563F895C" w16cex:dateUtc="2025-09-15T08:21:00Z"/>
  <w16cex:commentExtensible w16cex:durableId="3F1A23C6" w16cex:dateUtc="2025-09-15T08:07:00Z"/>
  <w16cex:commentExtensible w16cex:durableId="5518EB09" w16cex:dateUtc="2025-09-15T09:32:00Z"/>
  <w16cex:commentExtensible w16cex:durableId="0380E394" w16cex:dateUtc="2025-09-15T08:14:00Z"/>
  <w16cex:commentExtensible w16cex:durableId="05D6E7FF" w16cex:dateUtc="2025-09-15T08:16:00Z"/>
  <w16cex:commentExtensible w16cex:durableId="79E9A71C" w16cex:dateUtc="2025-09-15T08:18:00Z"/>
  <w16cex:commentExtensible w16cex:durableId="6FA2B966" w16cex:dateUtc="2025-09-15T08:18:00Z"/>
  <w16cex:commentExtensible w16cex:durableId="5A8AD707" w16cex:dateUtc="2025-09-15T08:18:00Z"/>
  <w16cex:commentExtensible w16cex:durableId="0B79DE45" w16cex:dateUtc="2025-09-15T08:20:00Z"/>
  <w16cex:commentExtensible w16cex:durableId="26F9A10A" w16cex:dateUtc="2025-09-15T08:24:00Z"/>
  <w16cex:commentExtensible w16cex:durableId="423A447E" w16cex:dateUtc="2025-09-15T08:24:00Z"/>
  <w16cex:commentExtensible w16cex:durableId="5940F3D2" w16cex:dateUtc="2025-09-15T08:22:00Z"/>
  <w16cex:commentExtensible w16cex:durableId="3609C09A" w16cex:dateUtc="2025-09-15T08:24:00Z"/>
  <w16cex:commentExtensible w16cex:durableId="0D48CCEF" w16cex:dateUtc="2025-09-15T10:29:00Z"/>
  <w16cex:commentExtensible w16cex:durableId="37D9107F" w16cex:dateUtc="2025-09-15T09:44:00Z"/>
  <w16cex:commentExtensible w16cex:durableId="481EB26A" w16cex:dateUtc="2025-09-15T08:26:00Z"/>
  <w16cex:commentExtensible w16cex:durableId="6FD9E0D0" w16cex:dateUtc="2025-09-15T08:28:00Z"/>
  <w16cex:commentExtensible w16cex:durableId="7384E9CA" w16cex:dateUtc="2025-09-15T08:29:00Z"/>
  <w16cex:commentExtensible w16cex:durableId="2EB051E0" w16cex:dateUtc="2025-09-15T10:33:00Z"/>
  <w16cex:commentExtensible w16cex:durableId="38EB6CDA" w16cex:dateUtc="2025-09-15T08:30:00Z"/>
  <w16cex:commentExtensible w16cex:durableId="529ADAE7" w16cex:dateUtc="2025-09-15T08:31:00Z"/>
  <w16cex:commentExtensible w16cex:durableId="644D001C" w16cex:dateUtc="2025-09-15T08:30:00Z"/>
  <w16cex:commentExtensible w16cex:durableId="3FEFB4F0" w16cex:dateUtc="2025-09-15T08:31:00Z"/>
  <w16cex:commentExtensible w16cex:durableId="14D18CAA" w16cex:dateUtc="2025-09-15T08:29:00Z"/>
  <w16cex:commentExtensible w16cex:durableId="1AAD9086" w16cex:dateUtc="2025-09-15T08:32:00Z"/>
  <w16cex:commentExtensible w16cex:durableId="09644D0D" w16cex:dateUtc="2025-09-15T09:49:00Z"/>
  <w16cex:commentExtensible w16cex:durableId="6BC71AAE" w16cex:dateUtc="2025-09-15T10:09:00Z"/>
  <w16cex:commentExtensible w16cex:durableId="10688BC6" w16cex:dateUtc="2025-09-15T08:35:00Z"/>
  <w16cex:commentExtensible w16cex:durableId="67321CEE" w16cex:dateUtc="2025-09-15T08:34:00Z"/>
  <w16cex:commentExtensible w16cex:durableId="2846FF49" w16cex:dateUtc="2025-09-15T09:35:00Z"/>
  <w16cex:commentExtensible w16cex:durableId="0170CA1E" w16cex:dateUtc="2025-09-15T11:41:00Z"/>
  <w16cex:commentExtensible w16cex:durableId="08DDE198" w16cex:dateUtc="2025-09-15T08:36:00Z"/>
  <w16cex:commentExtensible w16cex:durableId="1CC351C1" w16cex:dateUtc="2025-09-15T08:38:00Z"/>
  <w16cex:commentExtensible w16cex:durableId="7C113F60" w16cex:dateUtc="2025-09-15T08:38:00Z"/>
  <w16cex:commentExtensible w16cex:durableId="32EC2D06" w16cex:dateUtc="2025-09-15T11:42:00Z"/>
  <w16cex:commentExtensible w16cex:durableId="51DFA089" w16cex:dateUtc="2025-09-15T08:59:00Z"/>
  <w16cex:commentExtensible w16cex:durableId="041AD955" w16cex:dateUtc="2025-09-15T09:01:00Z"/>
  <w16cex:commentExtensible w16cex:durableId="09004A63" w16cex:dateUtc="2025-09-15T12:44:00Z"/>
  <w16cex:commentExtensible w16cex:durableId="4023AA61" w16cex:dateUtc="2025-09-15T10:00:00Z"/>
  <w16cex:commentExtensible w16cex:durableId="349A70A7" w16cex:dateUtc="2025-09-15T10:20:00Z"/>
  <w16cex:commentExtensible w16cex:durableId="016E2FFB" w16cex:dateUtc="2025-09-15T09:28:00Z"/>
  <w16cex:commentExtensible w16cex:durableId="71B0A4C3" w16cex:dateUtc="2025-09-15T09:15:00Z"/>
  <w16cex:commentExtensible w16cex:durableId="580E485B" w16cex:dateUtc="2025-09-15T05:54:00Z"/>
  <w16cex:commentExtensible w16cex:durableId="1A12F09E" w16cex:dateUtc="2025-09-15T0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8E3760" w16cid:durableId="5223A528"/>
  <w16cid:commentId w16cid:paraId="32923548" w16cid:durableId="2765F946"/>
  <w16cid:commentId w16cid:paraId="027395D0" w16cid:durableId="7A63698E"/>
  <w16cid:commentId w16cid:paraId="14072C08" w16cid:durableId="0691836D"/>
  <w16cid:commentId w16cid:paraId="15C85E7F" w16cid:durableId="11C82CF0"/>
  <w16cid:commentId w16cid:paraId="3AAF3672" w16cid:durableId="37E5864F"/>
  <w16cid:commentId w16cid:paraId="1E72408E" w16cid:durableId="5CC819E6"/>
  <w16cid:commentId w16cid:paraId="643B93EB" w16cid:durableId="1EE6FAD8"/>
  <w16cid:commentId w16cid:paraId="280AA8BC" w16cid:durableId="60BBB067"/>
  <w16cid:commentId w16cid:paraId="6CA5736C" w16cid:durableId="201325C8"/>
  <w16cid:commentId w16cid:paraId="2FA34903" w16cid:durableId="440DBC9F"/>
  <w16cid:commentId w16cid:paraId="6EB013EF" w16cid:durableId="0B7B6939"/>
  <w16cid:commentId w16cid:paraId="3028A10D" w16cid:durableId="5D2D944F"/>
  <w16cid:commentId w16cid:paraId="573A3793" w16cid:durableId="54EB7905"/>
  <w16cid:commentId w16cid:paraId="20A9CE6B" w16cid:durableId="6384250D"/>
  <w16cid:commentId w16cid:paraId="43FB2454" w16cid:durableId="030A5360"/>
  <w16cid:commentId w16cid:paraId="4E46B3BF" w16cid:durableId="0937A928"/>
  <w16cid:commentId w16cid:paraId="2B74DB26" w16cid:durableId="10BBE004"/>
  <w16cid:commentId w16cid:paraId="1C7AA668" w16cid:durableId="4BF7E8CF"/>
  <w16cid:commentId w16cid:paraId="25534918" w16cid:durableId="236A0447"/>
  <w16cid:commentId w16cid:paraId="1031FC8A" w16cid:durableId="1433FB35"/>
  <w16cid:commentId w16cid:paraId="321AAC10" w16cid:durableId="5D8B7A5D"/>
  <w16cid:commentId w16cid:paraId="1FDA34A6" w16cid:durableId="789409DC"/>
  <w16cid:commentId w16cid:paraId="194C51DB" w16cid:durableId="73DBE993"/>
  <w16cid:commentId w16cid:paraId="60D8A52F" w16cid:durableId="3A1CA2C3"/>
  <w16cid:commentId w16cid:paraId="11D05B17" w16cid:durableId="581D5C5E"/>
  <w16cid:commentId w16cid:paraId="4432DFC0" w16cid:durableId="4D5A8E6E"/>
  <w16cid:commentId w16cid:paraId="7F8942CB" w16cid:durableId="1E0A88B6"/>
  <w16cid:commentId w16cid:paraId="4E98D78B" w16cid:durableId="1B02F24F"/>
  <w16cid:commentId w16cid:paraId="0563E8BA" w16cid:durableId="07833001"/>
  <w16cid:commentId w16cid:paraId="39E1E694" w16cid:durableId="0F6A79EE"/>
  <w16cid:commentId w16cid:paraId="340CE5CA" w16cid:durableId="563F895C"/>
  <w16cid:commentId w16cid:paraId="6608D8EA" w16cid:durableId="3F1A23C6"/>
  <w16cid:commentId w16cid:paraId="3FC63988" w16cid:durableId="5518EB09"/>
  <w16cid:commentId w16cid:paraId="1A618D17" w16cid:durableId="0380E394"/>
  <w16cid:commentId w16cid:paraId="27864930" w16cid:durableId="05D6E7FF"/>
  <w16cid:commentId w16cid:paraId="52A94729" w16cid:durableId="79E9A71C"/>
  <w16cid:commentId w16cid:paraId="792A408E" w16cid:durableId="6FA2B966"/>
  <w16cid:commentId w16cid:paraId="7DDC287F" w16cid:durableId="5A8AD707"/>
  <w16cid:commentId w16cid:paraId="74C35744" w16cid:durableId="0B79DE45"/>
  <w16cid:commentId w16cid:paraId="5794B56E" w16cid:durableId="26F9A10A"/>
  <w16cid:commentId w16cid:paraId="2B3506CA" w16cid:durableId="423A447E"/>
  <w16cid:commentId w16cid:paraId="02DEFBAB" w16cid:durableId="5940F3D2"/>
  <w16cid:commentId w16cid:paraId="55AD2331" w16cid:durableId="3609C09A"/>
  <w16cid:commentId w16cid:paraId="780B313A" w16cid:durableId="0D48CCEF"/>
  <w16cid:commentId w16cid:paraId="515D96D8" w16cid:durableId="37D9107F"/>
  <w16cid:commentId w16cid:paraId="5517C9D6" w16cid:durableId="481EB26A"/>
  <w16cid:commentId w16cid:paraId="1017DABC" w16cid:durableId="6FD9E0D0"/>
  <w16cid:commentId w16cid:paraId="6B8F9363" w16cid:durableId="7384E9CA"/>
  <w16cid:commentId w16cid:paraId="1A7253B1" w16cid:durableId="2EB051E0"/>
  <w16cid:commentId w16cid:paraId="45497259" w16cid:durableId="38EB6CDA"/>
  <w16cid:commentId w16cid:paraId="2C9FED77" w16cid:durableId="529ADAE7"/>
  <w16cid:commentId w16cid:paraId="5400DD3B" w16cid:durableId="644D001C"/>
  <w16cid:commentId w16cid:paraId="2208BAFC" w16cid:durableId="3FEFB4F0"/>
  <w16cid:commentId w16cid:paraId="7179BA96" w16cid:durableId="14D18CAA"/>
  <w16cid:commentId w16cid:paraId="3EF75D1B" w16cid:durableId="1AAD9086"/>
  <w16cid:commentId w16cid:paraId="7E7EC9C3" w16cid:durableId="09644D0D"/>
  <w16cid:commentId w16cid:paraId="27863354" w16cid:durableId="6BC71AAE"/>
  <w16cid:commentId w16cid:paraId="5128E377" w16cid:durableId="10688BC6"/>
  <w16cid:commentId w16cid:paraId="20D72E89" w16cid:durableId="67321CEE"/>
  <w16cid:commentId w16cid:paraId="326B061B" w16cid:durableId="2846FF49"/>
  <w16cid:commentId w16cid:paraId="00665ACB" w16cid:durableId="0170CA1E"/>
  <w16cid:commentId w16cid:paraId="3CE2F775" w16cid:durableId="08DDE198"/>
  <w16cid:commentId w16cid:paraId="595CBDC4" w16cid:durableId="1CC351C1"/>
  <w16cid:commentId w16cid:paraId="137A03A5" w16cid:durableId="7C113F60"/>
  <w16cid:commentId w16cid:paraId="632E5A8E" w16cid:durableId="32EC2D06"/>
  <w16cid:commentId w16cid:paraId="176CE8AC" w16cid:durableId="51DFA089"/>
  <w16cid:commentId w16cid:paraId="1FA80A64" w16cid:durableId="041AD955"/>
  <w16cid:commentId w16cid:paraId="046FFD6B" w16cid:durableId="09004A63"/>
  <w16cid:commentId w16cid:paraId="64CEBA6D" w16cid:durableId="4023AA61"/>
  <w16cid:commentId w16cid:paraId="798A84EE" w16cid:durableId="349A70A7"/>
  <w16cid:commentId w16cid:paraId="28083C84" w16cid:durableId="016E2FFB"/>
  <w16cid:commentId w16cid:paraId="0E2CE37B" w16cid:durableId="71B0A4C3"/>
  <w16cid:commentId w16cid:paraId="133A6B2D" w16cid:durableId="580E485B"/>
  <w16cid:commentId w16cid:paraId="49837837" w16cid:durableId="1A12F0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8BF76" w14:textId="77777777" w:rsidR="00213E63" w:rsidRDefault="00213E63" w:rsidP="004A1CBD">
      <w:pPr>
        <w:spacing w:after="0" w:line="240" w:lineRule="auto"/>
      </w:pPr>
      <w:r>
        <w:separator/>
      </w:r>
    </w:p>
  </w:endnote>
  <w:endnote w:type="continuationSeparator" w:id="0">
    <w:p w14:paraId="1F386942" w14:textId="77777777" w:rsidR="00213E63" w:rsidRDefault="00213E63" w:rsidP="004A1CBD">
      <w:pPr>
        <w:spacing w:after="0" w:line="240" w:lineRule="auto"/>
      </w:pPr>
      <w:r>
        <w:continuationSeparator/>
      </w:r>
    </w:p>
  </w:endnote>
  <w:endnote w:type="continuationNotice" w:id="1">
    <w:p w14:paraId="50131734" w14:textId="77777777" w:rsidR="00213E63" w:rsidRDefault="00213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6653474"/>
      <w:docPartObj>
        <w:docPartGallery w:val="Page Numbers (Bottom of Page)"/>
        <w:docPartUnique/>
      </w:docPartObj>
    </w:sdtPr>
    <w:sdtEndPr/>
    <w:sdtContent>
      <w:p w14:paraId="35CF6C28" w14:textId="56A3D6EA" w:rsidR="006565E6" w:rsidRDefault="006565E6">
        <w:pPr>
          <w:pStyle w:val="Jalus"/>
          <w:jc w:val="center"/>
        </w:pPr>
        <w:r>
          <w:fldChar w:fldCharType="begin"/>
        </w:r>
        <w:r>
          <w:instrText>PAGE   \* MERGEFORMAT</w:instrText>
        </w:r>
        <w:r>
          <w:fldChar w:fldCharType="separate"/>
        </w:r>
        <w:r>
          <w:t>2</w:t>
        </w:r>
        <w:r>
          <w:fldChar w:fldCharType="end"/>
        </w:r>
      </w:p>
    </w:sdtContent>
  </w:sdt>
  <w:p w14:paraId="326FE306" w14:textId="77777777" w:rsidR="006565E6" w:rsidRDefault="006565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60DC3" w14:textId="77777777" w:rsidR="00213E63" w:rsidRDefault="00213E63" w:rsidP="004A1CBD">
      <w:pPr>
        <w:spacing w:after="0" w:line="240" w:lineRule="auto"/>
      </w:pPr>
      <w:r>
        <w:separator/>
      </w:r>
    </w:p>
  </w:footnote>
  <w:footnote w:type="continuationSeparator" w:id="0">
    <w:p w14:paraId="088CBCB8" w14:textId="77777777" w:rsidR="00213E63" w:rsidRDefault="00213E63" w:rsidP="004A1CBD">
      <w:pPr>
        <w:spacing w:after="0" w:line="240" w:lineRule="auto"/>
      </w:pPr>
      <w:r>
        <w:continuationSeparator/>
      </w:r>
    </w:p>
  </w:footnote>
  <w:footnote w:type="continuationNotice" w:id="1">
    <w:p w14:paraId="5236BECF" w14:textId="77777777" w:rsidR="00213E63" w:rsidRDefault="00213E63">
      <w:pPr>
        <w:spacing w:after="0" w:line="240" w:lineRule="auto"/>
      </w:pPr>
    </w:p>
  </w:footnote>
  <w:footnote w:id="2">
    <w:p w14:paraId="40EE99EA" w14:textId="77777777" w:rsidR="006534DC" w:rsidRPr="00950B2E" w:rsidRDefault="0061392C" w:rsidP="002F4AA3">
      <w:pPr>
        <w:pStyle w:val="Allmrkusetekst"/>
        <w:jc w:val="both"/>
        <w:rPr>
          <w:rFonts w:ascii="Times New Roman" w:hAnsi="Times New Roman" w:cs="Times New Roman"/>
        </w:rPr>
      </w:pPr>
      <w:r w:rsidRPr="00950B2E">
        <w:rPr>
          <w:rStyle w:val="Allmrkuseviide"/>
          <w:rFonts w:ascii="Times New Roman" w:hAnsi="Times New Roman" w:cs="Times New Roman"/>
        </w:rPr>
        <w:footnoteRef/>
      </w:r>
      <w:r w:rsidR="0093525F" w:rsidRPr="00950B2E">
        <w:rPr>
          <w:rFonts w:ascii="Times New Roman" w:hAnsi="Times New Roman" w:cs="Times New Roman"/>
        </w:rPr>
        <w:t xml:space="preserve"> </w:t>
      </w:r>
      <w:r w:rsidR="006534DC" w:rsidRPr="00950B2E">
        <w:rPr>
          <w:rFonts w:ascii="Times New Roman" w:hAnsi="Times New Roman" w:cs="Times New Roman"/>
        </w:rPr>
        <w:t xml:space="preserve">Edaspidi välja toodud sätted riigihanke vaidlustuse riigilõivu suuruste kujunemisest alates 2006. </w:t>
      </w:r>
    </w:p>
    <w:p w14:paraId="1ED54678" w14:textId="2AB7D7CF" w:rsidR="0093525F" w:rsidRPr="00950B2E" w:rsidRDefault="0093525F" w:rsidP="002F4AA3">
      <w:pPr>
        <w:pStyle w:val="Allmrkusetekst"/>
        <w:jc w:val="both"/>
        <w:rPr>
          <w:rFonts w:ascii="Times New Roman" w:hAnsi="Times New Roman" w:cs="Times New Roman"/>
        </w:rPr>
      </w:pPr>
      <w:r w:rsidRPr="00950B2E">
        <w:rPr>
          <w:rFonts w:ascii="Times New Roman" w:hAnsi="Times New Roman" w:cs="Times New Roman"/>
        </w:rPr>
        <w:t>1) Riigilõivuseadus (RT</w:t>
      </w:r>
      <w:r w:rsidR="0061392C" w:rsidRPr="00950B2E">
        <w:rPr>
          <w:rFonts w:ascii="Times New Roman" w:hAnsi="Times New Roman" w:cs="Times New Roman"/>
        </w:rPr>
        <w:t xml:space="preserve"> </w:t>
      </w:r>
      <w:r w:rsidR="006534DC" w:rsidRPr="00950B2E">
        <w:rPr>
          <w:rFonts w:ascii="Times New Roman" w:hAnsi="Times New Roman" w:cs="Times New Roman"/>
        </w:rPr>
        <w:t xml:space="preserve">I 2006, 58, 439; </w:t>
      </w:r>
      <w:r w:rsidR="00DF61FF" w:rsidRPr="00950B2E">
        <w:rPr>
          <w:rFonts w:ascii="Times New Roman" w:hAnsi="Times New Roman" w:cs="Times New Roman"/>
        </w:rPr>
        <w:t>jõustumine osaliselt 01.01.2007</w:t>
      </w:r>
      <w:r w:rsidR="006534DC" w:rsidRPr="00950B2E">
        <w:rPr>
          <w:rFonts w:ascii="Times New Roman" w:hAnsi="Times New Roman" w:cs="Times New Roman"/>
        </w:rPr>
        <w:t>) § 2</w:t>
      </w:r>
      <w:r w:rsidR="00C31CB3" w:rsidRPr="00950B2E">
        <w:rPr>
          <w:rFonts w:ascii="Times New Roman" w:hAnsi="Times New Roman" w:cs="Times New Roman"/>
        </w:rPr>
        <w:t>22 lg 1: (1) Riigihanke vaidlustuse läbivaatamise eest tasutakse riigilõivu 1000 krooni. Eduka pakkumise otsuse kohta</w:t>
      </w:r>
      <w:r w:rsidR="00FB621E" w:rsidRPr="00950B2E">
        <w:rPr>
          <w:rFonts w:ascii="Times New Roman" w:hAnsi="Times New Roman" w:cs="Times New Roman"/>
        </w:rPr>
        <w:t xml:space="preserve"> esitatud vaidlustuse läbivaatamise eest tasutakse riigilõivu 3000 krooni. </w:t>
      </w:r>
    </w:p>
    <w:p w14:paraId="7122C5EB" w14:textId="0B1A4716" w:rsidR="00DF61FF" w:rsidRPr="00950B2E" w:rsidRDefault="00DF61FF" w:rsidP="002F4AA3">
      <w:pPr>
        <w:pStyle w:val="Allmrkusetekst"/>
        <w:jc w:val="both"/>
        <w:rPr>
          <w:rFonts w:ascii="Times New Roman" w:hAnsi="Times New Roman" w:cs="Times New Roman"/>
        </w:rPr>
      </w:pPr>
      <w:r w:rsidRPr="00950B2E">
        <w:rPr>
          <w:rFonts w:ascii="Times New Roman" w:hAnsi="Times New Roman" w:cs="Times New Roman"/>
        </w:rPr>
        <w:t>2) Riigilõivuseadus</w:t>
      </w:r>
      <w:r w:rsidR="00C843A5" w:rsidRPr="00950B2E">
        <w:rPr>
          <w:rFonts w:ascii="Times New Roman" w:hAnsi="Times New Roman" w:cs="Times New Roman"/>
        </w:rPr>
        <w:t>e muudatus</w:t>
      </w:r>
      <w:r w:rsidRPr="00950B2E">
        <w:rPr>
          <w:rFonts w:ascii="Times New Roman" w:hAnsi="Times New Roman" w:cs="Times New Roman"/>
        </w:rPr>
        <w:t xml:space="preserve"> (RT I 200</w:t>
      </w:r>
      <w:r w:rsidR="00C843A5" w:rsidRPr="00950B2E">
        <w:rPr>
          <w:rFonts w:ascii="Times New Roman" w:hAnsi="Times New Roman" w:cs="Times New Roman"/>
        </w:rPr>
        <w:t>7</w:t>
      </w:r>
      <w:r w:rsidRPr="00950B2E">
        <w:rPr>
          <w:rFonts w:ascii="Times New Roman" w:hAnsi="Times New Roman" w:cs="Times New Roman"/>
        </w:rPr>
        <w:t xml:space="preserve">, </w:t>
      </w:r>
      <w:r w:rsidR="00C843A5" w:rsidRPr="00950B2E">
        <w:rPr>
          <w:rFonts w:ascii="Times New Roman" w:hAnsi="Times New Roman" w:cs="Times New Roman"/>
        </w:rPr>
        <w:t>22</w:t>
      </w:r>
      <w:r w:rsidRPr="00950B2E">
        <w:rPr>
          <w:rFonts w:ascii="Times New Roman" w:hAnsi="Times New Roman" w:cs="Times New Roman"/>
        </w:rPr>
        <w:t xml:space="preserve">, </w:t>
      </w:r>
      <w:r w:rsidR="00C843A5" w:rsidRPr="00950B2E">
        <w:rPr>
          <w:rFonts w:ascii="Times New Roman" w:hAnsi="Times New Roman" w:cs="Times New Roman"/>
        </w:rPr>
        <w:t>114</w:t>
      </w:r>
      <w:r w:rsidRPr="00950B2E">
        <w:rPr>
          <w:rFonts w:ascii="Times New Roman" w:hAnsi="Times New Roman" w:cs="Times New Roman"/>
        </w:rPr>
        <w:t>; jõustumine 01.05.2007) § 222 lg 1:</w:t>
      </w:r>
      <w:r w:rsidR="00CF5099" w:rsidRPr="00950B2E">
        <w:rPr>
          <w:rFonts w:ascii="Times New Roman" w:hAnsi="Times New Roman" w:cs="Times New Roman"/>
        </w:rPr>
        <w:t xml:space="preserve"> (1) Riigihanke vaidlustuse esitamisel tasutakse riigilõivu: 1) 10 000 krooni, kui riigihanke eeldatav maksumus on rahvusvahelisest piirmäärast väiksem; 2) 20 000 krooni, kui riigihanke eeldatav maksumus on võrdne rahvusvahelise piirmääraga või ületab seda. </w:t>
      </w:r>
      <w:r w:rsidRPr="00950B2E">
        <w:rPr>
          <w:rFonts w:ascii="Times New Roman" w:hAnsi="Times New Roman" w:cs="Times New Roman"/>
        </w:rPr>
        <w:t xml:space="preserve"> </w:t>
      </w:r>
    </w:p>
    <w:p w14:paraId="585E3CC7" w14:textId="79C3CE80" w:rsidR="00A04E15" w:rsidRPr="00950B2E" w:rsidRDefault="00A04E15" w:rsidP="002F4AA3">
      <w:pPr>
        <w:pStyle w:val="Allmrkusetekst"/>
        <w:jc w:val="both"/>
        <w:rPr>
          <w:rFonts w:ascii="Times New Roman" w:hAnsi="Times New Roman" w:cs="Times New Roman"/>
        </w:rPr>
      </w:pPr>
      <w:r w:rsidRPr="00950B2E">
        <w:rPr>
          <w:rFonts w:ascii="Times New Roman" w:hAnsi="Times New Roman" w:cs="Times New Roman"/>
        </w:rPr>
        <w:t>3) Riigilõivuseadus (RT I 2010, 21, 107</w:t>
      </w:r>
      <w:r w:rsidR="001A7FFA" w:rsidRPr="00950B2E">
        <w:rPr>
          <w:rFonts w:ascii="Times New Roman" w:hAnsi="Times New Roman" w:cs="Times New Roman"/>
        </w:rPr>
        <w:t>)</w:t>
      </w:r>
      <w:r w:rsidRPr="00950B2E">
        <w:rPr>
          <w:rFonts w:ascii="Times New Roman" w:hAnsi="Times New Roman" w:cs="Times New Roman"/>
        </w:rPr>
        <w:t xml:space="preserve">; </w:t>
      </w:r>
    </w:p>
    <w:p w14:paraId="18F2C58A" w14:textId="6725ABA4" w:rsidR="0061392C" w:rsidRPr="002F4AA3" w:rsidRDefault="00CF5099" w:rsidP="002F4AA3">
      <w:pPr>
        <w:pStyle w:val="Allmrkusetekst"/>
        <w:jc w:val="both"/>
        <w:rPr>
          <w:rFonts w:ascii="Times New Roman" w:hAnsi="Times New Roman" w:cs="Times New Roman"/>
        </w:rPr>
      </w:pPr>
      <w:r w:rsidRPr="00950B2E">
        <w:rPr>
          <w:rFonts w:ascii="Times New Roman" w:hAnsi="Times New Roman" w:cs="Times New Roman"/>
        </w:rPr>
        <w:t>3</w:t>
      </w:r>
      <w:r w:rsidR="00800CF8" w:rsidRPr="00950B2E">
        <w:rPr>
          <w:rFonts w:ascii="Times New Roman" w:hAnsi="Times New Roman" w:cs="Times New Roman"/>
        </w:rPr>
        <w:t xml:space="preserve">) </w:t>
      </w:r>
      <w:r w:rsidR="001421E1" w:rsidRPr="00950B2E">
        <w:rPr>
          <w:rFonts w:ascii="Times New Roman" w:hAnsi="Times New Roman" w:cs="Times New Roman"/>
        </w:rPr>
        <w:t>Riigilõivusead</w:t>
      </w:r>
      <w:r w:rsidR="001816B1" w:rsidRPr="00950B2E">
        <w:rPr>
          <w:rFonts w:ascii="Times New Roman" w:hAnsi="Times New Roman" w:cs="Times New Roman"/>
        </w:rPr>
        <w:t>us (RT I 30.12.2014, 1; 10.12.2014 vastu võetud) § 258</w:t>
      </w:r>
      <w:r w:rsidR="00AE1589" w:rsidRPr="00950B2E">
        <w:rPr>
          <w:rFonts w:ascii="Times New Roman" w:hAnsi="Times New Roman" w:cs="Times New Roman"/>
        </w:rPr>
        <w:t xml:space="preserve"> lg 1: (1) Riigihanke vaidlustuse esitamisel tasutakse riigilõivu: 1) 640 eurot, kui riigihanke eeldatav maksumus on rahvusvahelisest piirmäärast väiksem; 2) 1280 eurot, kui riigihanke eeldatav maksumus on võrdne rahvusvahelise piirmääraga või ületav seda.</w:t>
      </w:r>
      <w:r w:rsidR="00AE1589" w:rsidRPr="002F4AA3">
        <w:rPr>
          <w:rFonts w:ascii="Times New Roman" w:hAnsi="Times New Roman" w:cs="Times New Roman"/>
        </w:rPr>
        <w:t xml:space="preserve"> </w:t>
      </w:r>
    </w:p>
  </w:footnote>
  <w:footnote w:id="3">
    <w:p w14:paraId="2A84604F" w14:textId="516703DC" w:rsidR="00950B2E" w:rsidRPr="002F4AA3" w:rsidRDefault="00950B2E" w:rsidP="002F4AA3">
      <w:pPr>
        <w:pStyle w:val="Allmrkusetekst"/>
        <w:jc w:val="both"/>
        <w:rPr>
          <w:rFonts w:ascii="Times New Roman" w:hAnsi="Times New Roman" w:cs="Times New Roman"/>
        </w:rPr>
      </w:pPr>
      <w:r w:rsidRPr="002F4AA3">
        <w:rPr>
          <w:rStyle w:val="Allmrkuseviide"/>
          <w:rFonts w:ascii="Times New Roman" w:hAnsi="Times New Roman" w:cs="Times New Roman"/>
        </w:rPr>
        <w:footnoteRef/>
      </w:r>
      <w:r w:rsidRPr="002F4AA3">
        <w:rPr>
          <w:rFonts w:ascii="Times New Roman" w:hAnsi="Times New Roman" w:cs="Times New Roman"/>
        </w:rPr>
        <w:t xml:space="preserve"> </w:t>
      </w:r>
      <w:hyperlink r:id="rId1" w:history="1">
        <w:r w:rsidRPr="002F4AA3">
          <w:rPr>
            <w:rStyle w:val="Hperlink"/>
            <w:rFonts w:ascii="Times New Roman" w:hAnsi="Times New Roman" w:cs="Times New Roman"/>
          </w:rPr>
          <w:t>Vabariigi Valitsuse tegevusprogramm | Eesti Vabariigi Valitsus</w:t>
        </w:r>
      </w:hyperlink>
    </w:p>
  </w:footnote>
  <w:footnote w:id="4">
    <w:p w14:paraId="6ED4A51F" w14:textId="3EA810F6" w:rsidR="003C6FD5" w:rsidRDefault="003C6FD5">
      <w:pPr>
        <w:pStyle w:val="Allmrkusetekst"/>
      </w:pPr>
      <w:r>
        <w:rPr>
          <w:rStyle w:val="Allmrkuseviide"/>
        </w:rPr>
        <w:footnoteRef/>
      </w:r>
      <w:r w:rsidR="34CB2CCE">
        <w:t xml:space="preserve"> Riigilõivuseadus § 60 lg 5</w:t>
      </w:r>
      <w:ins w:id="12" w:author="Maarja-Liis Lall - JUSTDIGI" w:date="2025-09-15T07:43:00Z">
        <w:r w:rsidR="34CB2CCE">
          <w:t>.</w:t>
        </w:r>
      </w:ins>
      <w:del w:id="13" w:author="Maarja-Liis Lall - JUSTDIGI" w:date="2025-09-15T07:43:00Z">
        <w:r w:rsidDel="34CB2CCE">
          <w:delText>;</w:delText>
        </w:r>
      </w:del>
    </w:p>
  </w:footnote>
  <w:footnote w:id="5">
    <w:p w14:paraId="778EDCCA" w14:textId="23C15916" w:rsidR="007648EE" w:rsidRPr="00FD3367" w:rsidRDefault="007648EE" w:rsidP="00F7764F">
      <w:pPr>
        <w:pStyle w:val="Allmrkusetekst"/>
        <w:jc w:val="both"/>
        <w:rPr>
          <w:rFonts w:ascii="Times New Roman" w:hAnsi="Times New Roman" w:cs="Times New Roman"/>
        </w:rPr>
      </w:pPr>
      <w:r w:rsidRPr="00FD3367">
        <w:rPr>
          <w:rStyle w:val="Allmrkuseviide"/>
          <w:rFonts w:ascii="Times New Roman" w:hAnsi="Times New Roman" w:cs="Times New Roman"/>
        </w:rPr>
        <w:footnoteRef/>
      </w:r>
      <w:r w:rsidR="34CB2CCE" w:rsidRPr="00FD3367">
        <w:rPr>
          <w:rFonts w:ascii="Times New Roman" w:hAnsi="Times New Roman" w:cs="Times New Roman"/>
        </w:rPr>
        <w:t xml:space="preserve"> Halduskohtumenetluse seadustik § 268 lõige 1 ja riigihangete vaidlustuskomisjoni põhimäärus § 1. Kättesaadav: </w:t>
      </w:r>
      <w:ins w:id="18" w:author="Maarja-Liis Lall - JUSTDIGI" w:date="2025-09-15T07:44:00Z">
        <w:r w:rsidR="34CB2CCE" w:rsidRPr="00FD3367">
          <w:rPr>
            <w:rFonts w:ascii="Times New Roman" w:hAnsi="Times New Roman" w:cs="Times New Roman"/>
          </w:rPr>
          <w:t>h</w:t>
        </w:r>
      </w:ins>
      <w:r w:rsidR="34CB2CCE" w:rsidRPr="00FD3367">
        <w:rPr>
          <w:rFonts w:ascii="Times New Roman" w:hAnsi="Times New Roman" w:cs="Times New Roman"/>
        </w:rPr>
        <w:t>ttps://www.riigiteataja.ee/akt/120072017001</w:t>
      </w:r>
      <w:ins w:id="19" w:author="Maarja-Liis Lall - JUSTDIGI" w:date="2025-09-15T07:44:00Z">
        <w:r w:rsidR="34CB2CCE" w:rsidRPr="00FD3367">
          <w:rPr>
            <w:rFonts w:ascii="Times New Roman" w:hAnsi="Times New Roman" w:cs="Times New Roman"/>
          </w:rPr>
          <w:t>.</w:t>
        </w:r>
      </w:ins>
    </w:p>
  </w:footnote>
  <w:footnote w:id="6">
    <w:p w14:paraId="38565D59" w14:textId="14267191" w:rsidR="00823675" w:rsidRPr="002F4AA3" w:rsidRDefault="00823675" w:rsidP="00F7764F">
      <w:pPr>
        <w:pStyle w:val="Allmrkusetekst"/>
        <w:jc w:val="both"/>
        <w:rPr>
          <w:rFonts w:ascii="Times New Roman" w:hAnsi="Times New Roman" w:cs="Times New Roman"/>
        </w:rPr>
      </w:pPr>
      <w:r w:rsidRPr="002F4AA3">
        <w:rPr>
          <w:rStyle w:val="Allmrkuseviide"/>
          <w:rFonts w:ascii="Times New Roman" w:hAnsi="Times New Roman" w:cs="Times New Roman"/>
        </w:rPr>
        <w:footnoteRef/>
      </w:r>
      <w:r w:rsidRPr="002F4AA3">
        <w:rPr>
          <w:rFonts w:ascii="Times New Roman" w:hAnsi="Times New Roman" w:cs="Times New Roman"/>
        </w:rPr>
        <w:t xml:space="preserve"> </w:t>
      </w:r>
      <w:r w:rsidR="00883386" w:rsidRPr="002F4AA3">
        <w:rPr>
          <w:rFonts w:ascii="Times New Roman" w:hAnsi="Times New Roman" w:cs="Times New Roman"/>
        </w:rPr>
        <w:t xml:space="preserve">2024. a võttis </w:t>
      </w:r>
      <w:proofErr w:type="spellStart"/>
      <w:r w:rsidR="00883386" w:rsidRPr="002F4AA3">
        <w:rPr>
          <w:rFonts w:ascii="Times New Roman" w:hAnsi="Times New Roman" w:cs="Times New Roman"/>
        </w:rPr>
        <w:t>VaKo</w:t>
      </w:r>
      <w:proofErr w:type="spellEnd"/>
      <w:r w:rsidR="00883386" w:rsidRPr="002F4AA3">
        <w:rPr>
          <w:rFonts w:ascii="Times New Roman" w:hAnsi="Times New Roman" w:cs="Times New Roman"/>
        </w:rPr>
        <w:t xml:space="preserve"> menetlusse 165 vaidlustust, </w:t>
      </w:r>
      <w:proofErr w:type="spellStart"/>
      <w:r w:rsidR="00883386" w:rsidRPr="002F4AA3">
        <w:rPr>
          <w:rFonts w:ascii="Times New Roman" w:hAnsi="Times New Roman" w:cs="Times New Roman"/>
        </w:rPr>
        <w:t>VaKo</w:t>
      </w:r>
      <w:proofErr w:type="spellEnd"/>
      <w:r w:rsidR="00883386" w:rsidRPr="002F4AA3">
        <w:rPr>
          <w:rFonts w:ascii="Times New Roman" w:hAnsi="Times New Roman" w:cs="Times New Roman"/>
        </w:rPr>
        <w:t xml:space="preserve"> otsuste peale esitati kaebus halduskohtule 34 korral</w:t>
      </w:r>
    </w:p>
  </w:footnote>
  <w:footnote w:id="7">
    <w:p w14:paraId="6799179C" w14:textId="77777777" w:rsidR="009E3631" w:rsidRPr="00CD251F" w:rsidRDefault="009E3631" w:rsidP="009E3631">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Riigikohtu tsiviilkolleegiumi 9. novembri 2010. aasta määrus nr </w:t>
      </w:r>
      <w:hyperlink r:id="rId2">
        <w:r w:rsidRPr="00CD251F">
          <w:rPr>
            <w:rStyle w:val="Hperlink"/>
            <w:rFonts w:ascii="Times New Roman" w:eastAsia="Times New Roman" w:hAnsi="Times New Roman" w:cs="Times New Roman"/>
          </w:rPr>
          <w:t>3-2-1-95-10</w:t>
        </w:r>
      </w:hyperlink>
      <w:r w:rsidRPr="00CD251F">
        <w:rPr>
          <w:rFonts w:ascii="Times New Roman" w:eastAsia="Times New Roman" w:hAnsi="Times New Roman" w:cs="Times New Roman"/>
        </w:rPr>
        <w:t xml:space="preserve">, p 9. </w:t>
      </w:r>
    </w:p>
  </w:footnote>
  <w:footnote w:id="8">
    <w:p w14:paraId="6F1FF6F2" w14:textId="1FC108FE" w:rsidR="00D85A33" w:rsidRPr="00D85A33" w:rsidRDefault="00D85A33">
      <w:pPr>
        <w:pStyle w:val="Allmrkusetekst"/>
        <w:rPr>
          <w:rFonts w:ascii="Times New Roman" w:hAnsi="Times New Roman" w:cs="Times New Roman"/>
        </w:rPr>
      </w:pPr>
      <w:r w:rsidRPr="00D85A33">
        <w:rPr>
          <w:rStyle w:val="Allmrkuseviide"/>
          <w:rFonts w:ascii="Times New Roman" w:hAnsi="Times New Roman" w:cs="Times New Roman"/>
        </w:rPr>
        <w:footnoteRef/>
      </w:r>
      <w:r w:rsidRPr="00D85A33">
        <w:rPr>
          <w:rFonts w:ascii="Times New Roman" w:hAnsi="Times New Roman" w:cs="Times New Roman"/>
        </w:rPr>
        <w:t xml:space="preserve"> Arvutus on tehtud 5 otsuse näitel, mis on tehtud mais 2020 ja 2025 esitatud vaidlustuste kohta.</w:t>
      </w:r>
    </w:p>
  </w:footnote>
  <w:footnote w:id="9">
    <w:p w14:paraId="02E64553" w14:textId="1AC1EE69" w:rsidR="00092DF5" w:rsidRPr="00CD251F" w:rsidRDefault="00092DF5" w:rsidP="00CD251F">
      <w:pPr>
        <w:pStyle w:val="Allmrkusetekst"/>
        <w:jc w:val="both"/>
        <w:rPr>
          <w:rFonts w:ascii="Times New Roman" w:hAnsi="Times New Roman" w:cs="Times New Roman"/>
        </w:rPr>
      </w:pPr>
      <w:r w:rsidRPr="00CD251F">
        <w:rPr>
          <w:rStyle w:val="Allmrkuseviide"/>
          <w:rFonts w:ascii="Times New Roman" w:hAnsi="Times New Roman" w:cs="Times New Roman"/>
        </w:rPr>
        <w:footnoteRef/>
      </w:r>
      <w:r w:rsidRPr="00CD251F">
        <w:rPr>
          <w:rFonts w:ascii="Times New Roman" w:hAnsi="Times New Roman" w:cs="Times New Roman"/>
        </w:rPr>
        <w:t xml:space="preserve"> Avaliku sektori statistika. Rahandusministeerium. </w:t>
      </w:r>
      <w:hyperlink r:id="rId3" w:anchor="ametnike-palgaandmed" w:history="1">
        <w:r w:rsidR="00C90BC1" w:rsidRPr="00CD251F">
          <w:rPr>
            <w:rStyle w:val="Hperlink"/>
            <w:rFonts w:ascii="Times New Roman" w:hAnsi="Times New Roman" w:cs="Times New Roman"/>
          </w:rPr>
          <w:t>https://fin.ee/riigihaldus-ja-avalik-teenistus-kinnisvara/riigihaldus/avaliku-sektori-statistika#ametnike-palgaandmed</w:t>
        </w:r>
      </w:hyperlink>
      <w:r w:rsidR="00C90BC1" w:rsidRPr="00CD251F">
        <w:rPr>
          <w:rFonts w:ascii="Times New Roman" w:hAnsi="Times New Roman" w:cs="Times New Roman"/>
        </w:rPr>
        <w:t xml:space="preserve"> </w:t>
      </w:r>
    </w:p>
  </w:footnote>
  <w:footnote w:id="10">
    <w:p w14:paraId="139C025A" w14:textId="474138D1" w:rsidR="00B348EE" w:rsidRPr="002759DF" w:rsidRDefault="00B348EE" w:rsidP="00CD251F">
      <w:pPr>
        <w:pStyle w:val="Allmrkusetekst"/>
        <w:jc w:val="both"/>
        <w:rPr>
          <w:rFonts w:ascii="Times New Roman" w:hAnsi="Times New Roman" w:cs="Times New Roman"/>
        </w:rPr>
      </w:pPr>
      <w:r w:rsidRPr="00CD251F">
        <w:rPr>
          <w:rStyle w:val="Allmrkuseviide"/>
          <w:rFonts w:ascii="Times New Roman" w:hAnsi="Times New Roman" w:cs="Times New Roman"/>
        </w:rPr>
        <w:footnoteRef/>
      </w:r>
      <w:r w:rsidR="34CB2CCE" w:rsidRPr="00CD251F">
        <w:rPr>
          <w:rFonts w:ascii="Times New Roman" w:hAnsi="Times New Roman" w:cs="Times New Roman"/>
        </w:rPr>
        <w:t xml:space="preserve"> Statistikaamet. IA021. Tarbijahinnaindeksi muutus. </w:t>
      </w:r>
      <w:hyperlink r:id="rId4">
        <w:r w:rsidR="34CB2CCE" w:rsidRPr="34CB2CCE">
          <w:rPr>
            <w:rStyle w:val="Hperlink"/>
            <w:rFonts w:ascii="Times New Roman" w:hAnsi="Times New Roman" w:cs="Times New Roman"/>
          </w:rPr>
          <w:t>https://andmed.stat.ee/et/stat/majandus__hinnad/IA021/table/tableViewLayout2</w:t>
        </w:r>
      </w:hyperlink>
      <w:ins w:id="44" w:author="Maarja-Liis Lall - JUSTDIGI" w:date="2025-09-15T08:09:00Z">
        <w:r w:rsidR="34CB2CCE" w:rsidRPr="34CB2CCE">
          <w:rPr>
            <w:rFonts w:ascii="Times New Roman" w:hAnsi="Times New Roman" w:cs="Times New Roman"/>
          </w:rPr>
          <w:t>.</w:t>
        </w:r>
      </w:ins>
      <w:del w:id="45" w:author="Maarja-Liis Lall - JUSTDIGI" w:date="2025-09-15T08:09:00Z">
        <w:r w:rsidRPr="34CB2CCE" w:rsidDel="34CB2CCE">
          <w:rPr>
            <w:rFonts w:ascii="Times New Roman" w:hAnsi="Times New Roman" w:cs="Times New Roman"/>
          </w:rPr>
          <w:delText xml:space="preserve"> </w:delText>
        </w:r>
      </w:del>
    </w:p>
  </w:footnote>
  <w:footnote w:id="11">
    <w:p w14:paraId="150289FF" w14:textId="3390A4A7" w:rsidR="001D62D7" w:rsidRDefault="001D62D7">
      <w:pPr>
        <w:pStyle w:val="Allmrkusetekst"/>
      </w:pPr>
      <w:r w:rsidRPr="002759DF">
        <w:rPr>
          <w:rStyle w:val="Allmrkuseviide"/>
          <w:rFonts w:ascii="Times New Roman" w:hAnsi="Times New Roman" w:cs="Times New Roman"/>
        </w:rPr>
        <w:footnoteRef/>
      </w:r>
      <w:r w:rsidR="34CB2CCE" w:rsidRPr="002759DF">
        <w:rPr>
          <w:rFonts w:ascii="Times New Roman" w:hAnsi="Times New Roman" w:cs="Times New Roman"/>
        </w:rPr>
        <w:t xml:space="preserve"> Riigi personali- ja palgastatistika. Rahandusministeerium. </w:t>
      </w:r>
      <w:hyperlink r:id="rId5" w:anchor="ametnike-palgaandmed">
        <w:r w:rsidR="34CB2CCE" w:rsidRPr="34CB2CCE">
          <w:rPr>
            <w:rStyle w:val="Hperlink"/>
            <w:rFonts w:ascii="Times New Roman" w:hAnsi="Times New Roman" w:cs="Times New Roman"/>
          </w:rPr>
          <w:t>https://www.fin.ee/personali-ja-palgastatistika#ametnike-palgaandmed</w:t>
        </w:r>
      </w:hyperlink>
      <w:ins w:id="48" w:author="Maarja-Liis Lall - JUSTDIGI" w:date="2025-09-15T08:07:00Z">
        <w:r w:rsidR="34CB2CCE" w:rsidRPr="34CB2CCE">
          <w:rPr>
            <w:rFonts w:ascii="Times New Roman" w:hAnsi="Times New Roman" w:cs="Times New Roman"/>
          </w:rPr>
          <w:t>.</w:t>
        </w:r>
      </w:ins>
      <w:del w:id="49" w:author="Maarja-Liis Lall - JUSTDIGI" w:date="2025-09-15T08:07:00Z">
        <w:r w:rsidRPr="34CB2CCE" w:rsidDel="34CB2CCE">
          <w:rPr>
            <w:rFonts w:ascii="Times New Roman" w:hAnsi="Times New Roman" w:cs="Times New Roman"/>
          </w:rPr>
          <w:delText xml:space="preserve"> </w:delText>
        </w:r>
      </w:del>
    </w:p>
  </w:footnote>
  <w:footnote w:id="12">
    <w:p w14:paraId="6C2D5092" w14:textId="555819F6" w:rsidR="00CC6D20" w:rsidRPr="003B4069" w:rsidRDefault="00CC6D20" w:rsidP="00FE1E9F">
      <w:pPr>
        <w:pStyle w:val="Allmrkusetekst"/>
        <w:rPr>
          <w:rFonts w:ascii="Times New Roman" w:hAnsi="Times New Roman" w:cs="Times New Roman"/>
        </w:rPr>
      </w:pPr>
      <w:r>
        <w:rPr>
          <w:rStyle w:val="Allmrkuseviide"/>
        </w:rPr>
        <w:footnoteRef/>
      </w:r>
      <w:r>
        <w:t xml:space="preserve"> </w:t>
      </w:r>
      <w:r w:rsidR="00BB22B3" w:rsidRPr="003B4069">
        <w:rPr>
          <w:rFonts w:ascii="Times New Roman" w:hAnsi="Times New Roman" w:cs="Times New Roman"/>
        </w:rPr>
        <w:t xml:space="preserve">6.10.2015 </w:t>
      </w:r>
      <w:hyperlink r:id="rId6" w:history="1">
        <w:proofErr w:type="spellStart"/>
        <w:r w:rsidR="003B1EDA" w:rsidRPr="003B4069">
          <w:rPr>
            <w:rStyle w:val="Hperlink"/>
            <w:rFonts w:ascii="Times New Roman" w:hAnsi="Times New Roman" w:cs="Times New Roman"/>
          </w:rPr>
          <w:t>Orizzonte</w:t>
        </w:r>
        <w:proofErr w:type="spellEnd"/>
        <w:r w:rsidR="003B1EDA" w:rsidRPr="003B4069">
          <w:rPr>
            <w:rStyle w:val="Hperlink"/>
            <w:rFonts w:ascii="Times New Roman" w:hAnsi="Times New Roman" w:cs="Times New Roman"/>
          </w:rPr>
          <w:t xml:space="preserve"> </w:t>
        </w:r>
        <w:proofErr w:type="spellStart"/>
        <w:r w:rsidR="00FE1E9F" w:rsidRPr="003B4069">
          <w:rPr>
            <w:rStyle w:val="Hperlink"/>
            <w:rFonts w:ascii="Times New Roman" w:hAnsi="Times New Roman" w:cs="Times New Roman"/>
          </w:rPr>
          <w:t>Orizzonte</w:t>
        </w:r>
        <w:proofErr w:type="spellEnd"/>
        <w:r w:rsidR="00FE1E9F" w:rsidRPr="003B4069">
          <w:rPr>
            <w:rStyle w:val="Hperlink"/>
            <w:rFonts w:ascii="Times New Roman" w:hAnsi="Times New Roman" w:cs="Times New Roman"/>
          </w:rPr>
          <w:t xml:space="preserve"> </w:t>
        </w:r>
        <w:proofErr w:type="spellStart"/>
        <w:r w:rsidR="00FE1E9F" w:rsidRPr="003B4069">
          <w:rPr>
            <w:rStyle w:val="Hperlink"/>
            <w:rFonts w:ascii="Times New Roman" w:hAnsi="Times New Roman" w:cs="Times New Roman"/>
          </w:rPr>
          <w:t>Salute</w:t>
        </w:r>
        <w:proofErr w:type="spellEnd"/>
        <w:r w:rsidR="00A22998" w:rsidRPr="003B4069">
          <w:rPr>
            <w:rStyle w:val="Hperlink"/>
            <w:rFonts w:ascii="Times New Roman" w:hAnsi="Times New Roman" w:cs="Times New Roman"/>
          </w:rPr>
          <w:t xml:space="preserve"> </w:t>
        </w:r>
        <w:r w:rsidR="00FE1E9F" w:rsidRPr="003B4069">
          <w:rPr>
            <w:rStyle w:val="Hperlink"/>
            <w:rFonts w:ascii="Times New Roman" w:hAnsi="Times New Roman" w:cs="Times New Roman"/>
          </w:rPr>
          <w:t>v</w:t>
        </w:r>
        <w:r w:rsidR="00A22998" w:rsidRPr="003B4069">
          <w:rPr>
            <w:rStyle w:val="Hperlink"/>
            <w:rFonts w:ascii="Times New Roman" w:hAnsi="Times New Roman" w:cs="Times New Roman"/>
          </w:rPr>
          <w:t xml:space="preserve">s </w:t>
        </w:r>
        <w:proofErr w:type="spellStart"/>
        <w:r w:rsidR="00FE1E9F" w:rsidRPr="003B4069">
          <w:rPr>
            <w:rStyle w:val="Hperlink"/>
            <w:rFonts w:ascii="Times New Roman" w:hAnsi="Times New Roman" w:cs="Times New Roman"/>
          </w:rPr>
          <w:t>Azienda</w:t>
        </w:r>
        <w:proofErr w:type="spellEnd"/>
        <w:r w:rsidR="00FE1E9F" w:rsidRPr="003B4069">
          <w:rPr>
            <w:rStyle w:val="Hperlink"/>
            <w:rFonts w:ascii="Times New Roman" w:hAnsi="Times New Roman" w:cs="Times New Roman"/>
          </w:rPr>
          <w:t xml:space="preserve"> </w:t>
        </w:r>
        <w:proofErr w:type="spellStart"/>
        <w:r w:rsidR="00FE1E9F" w:rsidRPr="003B4069">
          <w:rPr>
            <w:rStyle w:val="Hperlink"/>
            <w:rFonts w:ascii="Times New Roman" w:hAnsi="Times New Roman" w:cs="Times New Roman"/>
          </w:rPr>
          <w:t>Pubblica</w:t>
        </w:r>
        <w:proofErr w:type="spellEnd"/>
        <w:r w:rsidR="00FE1E9F" w:rsidRPr="003B4069">
          <w:rPr>
            <w:rStyle w:val="Hperlink"/>
            <w:rFonts w:ascii="Times New Roman" w:hAnsi="Times New Roman" w:cs="Times New Roman"/>
          </w:rPr>
          <w:t xml:space="preserve"> di </w:t>
        </w:r>
        <w:proofErr w:type="spellStart"/>
        <w:r w:rsidR="00FE1E9F" w:rsidRPr="003B4069">
          <w:rPr>
            <w:rStyle w:val="Hperlink"/>
            <w:rFonts w:ascii="Times New Roman" w:hAnsi="Times New Roman" w:cs="Times New Roman"/>
          </w:rPr>
          <w:t>Servizi</w:t>
        </w:r>
        <w:proofErr w:type="spellEnd"/>
        <w:r w:rsidR="00FE1E9F" w:rsidRPr="003B4069">
          <w:rPr>
            <w:rStyle w:val="Hperlink"/>
            <w:rFonts w:ascii="Times New Roman" w:hAnsi="Times New Roman" w:cs="Times New Roman"/>
          </w:rPr>
          <w:t xml:space="preserve"> alla persona San </w:t>
        </w:r>
        <w:proofErr w:type="spellStart"/>
        <w:r w:rsidR="00FE1E9F" w:rsidRPr="003B4069">
          <w:rPr>
            <w:rStyle w:val="Hperlink"/>
            <w:rFonts w:ascii="Times New Roman" w:hAnsi="Times New Roman" w:cs="Times New Roman"/>
          </w:rPr>
          <w:t>Valentino</w:t>
        </w:r>
        <w:proofErr w:type="spellEnd"/>
      </w:hyperlink>
      <w:r w:rsidR="00FE1E9F" w:rsidRPr="003B4069">
        <w:rPr>
          <w:rFonts w:ascii="Times New Roman" w:hAnsi="Times New Roman" w:cs="Times New Roman"/>
        </w:rPr>
        <w:t xml:space="preserve"> </w:t>
      </w:r>
      <w:r w:rsidR="00AC090B" w:rsidRPr="003B4069">
        <w:rPr>
          <w:rFonts w:ascii="Times New Roman" w:hAnsi="Times New Roman" w:cs="Times New Roman"/>
        </w:rPr>
        <w:t xml:space="preserve">p </w:t>
      </w:r>
      <w:r w:rsidR="00695512" w:rsidRPr="003B4069">
        <w:rPr>
          <w:rFonts w:ascii="Times New Roman" w:hAnsi="Times New Roman" w:cs="Times New Roman"/>
        </w:rPr>
        <w:t>58</w:t>
      </w:r>
      <w:r w:rsidR="00BF04FF" w:rsidRPr="003B4069">
        <w:rPr>
          <w:rFonts w:ascii="Times New Roman" w:hAnsi="Times New Roman" w:cs="Times New Roman"/>
        </w:rPr>
        <w:t>;</w:t>
      </w:r>
    </w:p>
  </w:footnote>
  <w:footnote w:id="13">
    <w:p w14:paraId="460B795C" w14:textId="16501C47" w:rsidR="00991410" w:rsidRPr="00AF1703" w:rsidRDefault="00991410">
      <w:pPr>
        <w:pStyle w:val="Allmrkusetekst"/>
        <w:rPr>
          <w:rFonts w:ascii="Times New Roman" w:hAnsi="Times New Roman" w:cs="Times New Roman"/>
        </w:rPr>
      </w:pPr>
      <w:r w:rsidRPr="00AF1703">
        <w:rPr>
          <w:rStyle w:val="Allmrkuseviide"/>
          <w:rFonts w:ascii="Times New Roman" w:hAnsi="Times New Roman" w:cs="Times New Roman"/>
        </w:rPr>
        <w:footnoteRef/>
      </w:r>
      <w:r w:rsidRPr="00AF1703">
        <w:rPr>
          <w:rFonts w:ascii="Times New Roman" w:hAnsi="Times New Roman" w:cs="Times New Roman"/>
        </w:rPr>
        <w:t xml:space="preserve"> </w:t>
      </w:r>
      <w:r w:rsidR="002D080F" w:rsidRPr="00AF1703">
        <w:rPr>
          <w:rFonts w:ascii="Times New Roman" w:hAnsi="Times New Roman" w:cs="Times New Roman"/>
        </w:rPr>
        <w:t xml:space="preserve">Sama, p </w:t>
      </w:r>
      <w:r w:rsidR="00CC5BAF" w:rsidRPr="00AF1703">
        <w:rPr>
          <w:rFonts w:ascii="Times New Roman" w:hAnsi="Times New Roman" w:cs="Times New Roman"/>
        </w:rPr>
        <w:t>64</w:t>
      </w:r>
      <w:r w:rsidR="008F434D" w:rsidRPr="00AF1703">
        <w:rPr>
          <w:rFonts w:ascii="Times New Roman" w:hAnsi="Times New Roman" w:cs="Times New Roman"/>
        </w:rPr>
        <w:t>;</w:t>
      </w:r>
    </w:p>
  </w:footnote>
  <w:footnote w:id="14">
    <w:p w14:paraId="16117276" w14:textId="079A7A83" w:rsidR="008B1288" w:rsidRDefault="008B1288">
      <w:pPr>
        <w:pStyle w:val="Allmrkusetekst"/>
      </w:pPr>
      <w:r w:rsidRPr="003B4069">
        <w:rPr>
          <w:rStyle w:val="Allmrkuseviide"/>
          <w:rFonts w:ascii="Times New Roman" w:hAnsi="Times New Roman" w:cs="Times New Roman"/>
        </w:rPr>
        <w:footnoteRef/>
      </w:r>
      <w:r w:rsidRPr="003B4069">
        <w:rPr>
          <w:rFonts w:ascii="Times New Roman" w:hAnsi="Times New Roman" w:cs="Times New Roman"/>
        </w:rPr>
        <w:t xml:space="preserve"> </w:t>
      </w:r>
      <w:r w:rsidR="003B4069" w:rsidRPr="003B4069">
        <w:rPr>
          <w:rFonts w:ascii="Times New Roman" w:hAnsi="Times New Roman" w:cs="Times New Roman"/>
        </w:rPr>
        <w:t xml:space="preserve">Statistikaamet. </w:t>
      </w:r>
      <w:hyperlink r:id="rId7" w:history="1">
        <w:r w:rsidR="003B4069" w:rsidRPr="003B4069">
          <w:rPr>
            <w:rStyle w:val="Hperlink"/>
            <w:rFonts w:ascii="Times New Roman" w:hAnsi="Times New Roman" w:cs="Times New Roman"/>
          </w:rPr>
          <w:t>https://andmed.stat.ee/et/stat/majandus__ettevetete-majandusnaitajad__ettevetete-tulud-kulud-kasum__aastastatistika/EM001</w:t>
        </w:r>
      </w:hyperlink>
      <w:r w:rsidR="003B4069">
        <w:t xml:space="preserve"> </w:t>
      </w:r>
    </w:p>
  </w:footnote>
  <w:footnote w:id="15">
    <w:p w14:paraId="1880B13A" w14:textId="411E978B" w:rsidR="008D0815" w:rsidRPr="00B02771" w:rsidRDefault="008D0815" w:rsidP="008D0815">
      <w:pPr>
        <w:pStyle w:val="Allmrkusetekst"/>
        <w:jc w:val="both"/>
        <w:rPr>
          <w:rFonts w:ascii="Times New Roman" w:hAnsi="Times New Roman" w:cs="Times New Roman"/>
        </w:rPr>
      </w:pPr>
      <w:r w:rsidRPr="00B02771">
        <w:rPr>
          <w:rStyle w:val="Allmrkuseviide"/>
          <w:rFonts w:ascii="Times New Roman" w:hAnsi="Times New Roman" w:cs="Times New Roman"/>
        </w:rPr>
        <w:footnoteRef/>
      </w:r>
      <w:r w:rsidRPr="00B02771">
        <w:rPr>
          <w:rFonts w:ascii="Times New Roman" w:hAnsi="Times New Roman" w:cs="Times New Roman"/>
        </w:rPr>
        <w:t xml:space="preserve"> </w:t>
      </w:r>
      <w:hyperlink r:id="rId8" w:history="1">
        <w:r w:rsidRPr="00B02771">
          <w:rPr>
            <w:rStyle w:val="Hperlink"/>
            <w:rFonts w:ascii="Times New Roman" w:hAnsi="Times New Roman" w:cs="Times New Roman"/>
          </w:rPr>
          <w:t>Registri seis | e-Äriregister</w:t>
        </w:r>
      </w:hyperlink>
      <w:r w:rsidRPr="00B02771">
        <w:rPr>
          <w:rFonts w:ascii="Times New Roman" w:hAnsi="Times New Roman" w:cs="Times New Roman"/>
        </w:rPr>
        <w:t xml:space="preserve">, andmed </w:t>
      </w:r>
      <w:r>
        <w:rPr>
          <w:rFonts w:ascii="Times New Roman" w:hAnsi="Times New Roman" w:cs="Times New Roman"/>
        </w:rPr>
        <w:t>09</w:t>
      </w:r>
      <w:r w:rsidRPr="00B02771">
        <w:rPr>
          <w:rFonts w:ascii="Times New Roman" w:hAnsi="Times New Roman" w:cs="Times New Roman"/>
        </w:rPr>
        <w:t>.0</w:t>
      </w:r>
      <w:r>
        <w:rPr>
          <w:rFonts w:ascii="Times New Roman" w:hAnsi="Times New Roman" w:cs="Times New Roman"/>
        </w:rPr>
        <w:t>9</w:t>
      </w:r>
      <w:r w:rsidRPr="00B02771">
        <w:rPr>
          <w:rFonts w:ascii="Times New Roman" w:hAnsi="Times New Roman" w:cs="Times New Roman"/>
        </w:rPr>
        <w:t>.2025 seisuga.</w:t>
      </w:r>
    </w:p>
  </w:footnote>
  <w:footnote w:id="16">
    <w:p w14:paraId="2B92FADE" w14:textId="77777777" w:rsidR="00735149" w:rsidRPr="00B02771" w:rsidRDefault="00735149" w:rsidP="00B02771">
      <w:pPr>
        <w:pStyle w:val="Allmrkusetekst"/>
        <w:jc w:val="both"/>
        <w:rPr>
          <w:rFonts w:ascii="Times New Roman" w:hAnsi="Times New Roman" w:cs="Times New Roman"/>
        </w:rPr>
      </w:pPr>
      <w:r w:rsidRPr="00B02771">
        <w:rPr>
          <w:rStyle w:val="Allmrkuseviide"/>
          <w:rFonts w:ascii="Times New Roman" w:hAnsi="Times New Roman" w:cs="Times New Roman"/>
        </w:rPr>
        <w:footnoteRef/>
      </w:r>
      <w:r w:rsidRPr="00B02771">
        <w:rPr>
          <w:rFonts w:ascii="Times New Roman" w:hAnsi="Times New Roman" w:cs="Times New Roman"/>
        </w:rPr>
        <w:t xml:space="preserve"> Nende hulgas mittetulundusühingud, sihtasutused, riigi ja kohaliku omavalitsuse asutused, kuid marginaalses mahus.</w:t>
      </w:r>
    </w:p>
  </w:footnote>
  <w:footnote w:id="17">
    <w:p w14:paraId="40AECF25" w14:textId="77777777" w:rsidR="00735149" w:rsidRPr="00B02771" w:rsidRDefault="00735149" w:rsidP="00B02771">
      <w:pPr>
        <w:jc w:val="both"/>
        <w:rPr>
          <w:rFonts w:ascii="Times New Roman" w:hAnsi="Times New Roman" w:cs="Times New Roman"/>
          <w:sz w:val="20"/>
          <w:szCs w:val="20"/>
        </w:rPr>
      </w:pPr>
      <w:r w:rsidRPr="00B02771">
        <w:rPr>
          <w:rStyle w:val="Allmrkuseviide"/>
          <w:rFonts w:ascii="Times New Roman" w:hAnsi="Times New Roman" w:cs="Times New Roman"/>
          <w:sz w:val="20"/>
          <w:szCs w:val="20"/>
        </w:rPr>
        <w:footnoteRef/>
      </w:r>
      <w:r w:rsidRPr="00B02771">
        <w:rPr>
          <w:rFonts w:ascii="Times New Roman" w:hAnsi="Times New Roman" w:cs="Times New Roman"/>
          <w:sz w:val="20"/>
          <w:szCs w:val="20"/>
        </w:rPr>
        <w:t xml:space="preserve"> Mõjude hindamisel on sihtrühma suuruse määramisel arvestatud kõige negatiivsema versiooniga, nimelt iga füüsiline ja juriidiline isik võib riigihankes esitada pakkumusi, st olla pakkuja rollis. Kuid mõjude hindamise käigus on arvestatud vaid äriregistris registreeritud äriühingutega, mistõttu on arvestuslik protsent oluliselt suurem. </w:t>
      </w:r>
    </w:p>
  </w:footnote>
  <w:footnote w:id="18">
    <w:p w14:paraId="090AA548" w14:textId="5658104F" w:rsidR="00171B76" w:rsidRPr="00B02771" w:rsidRDefault="00171B76" w:rsidP="00B02771">
      <w:pPr>
        <w:pStyle w:val="Allmrkusetekst"/>
        <w:jc w:val="both"/>
        <w:rPr>
          <w:rFonts w:ascii="Times New Roman" w:hAnsi="Times New Roman" w:cs="Times New Roman"/>
        </w:rPr>
      </w:pPr>
      <w:r w:rsidRPr="00B02771">
        <w:rPr>
          <w:rStyle w:val="Allmrkuseviide"/>
          <w:rFonts w:ascii="Times New Roman" w:hAnsi="Times New Roman" w:cs="Times New Roman"/>
        </w:rPr>
        <w:footnoteRef/>
      </w:r>
      <w:r w:rsidRPr="00B02771">
        <w:rPr>
          <w:rFonts w:ascii="Times New Roman" w:hAnsi="Times New Roman" w:cs="Times New Roman"/>
        </w:rPr>
        <w:t xml:space="preserve"> </w:t>
      </w:r>
      <w:r w:rsidR="00FB6999" w:rsidRPr="00B02771">
        <w:rPr>
          <w:rFonts w:ascii="Times New Roman" w:hAnsi="Times New Roman" w:cs="Times New Roman"/>
        </w:rPr>
        <w:t>Siinkohal on mõeldud hankijaid RHS</w:t>
      </w:r>
      <w:r w:rsidR="001847CF" w:rsidRPr="00B02771">
        <w:rPr>
          <w:rFonts w:ascii="Times New Roman" w:hAnsi="Times New Roman" w:cs="Times New Roman"/>
        </w:rPr>
        <w:t xml:space="preserve">-i tähenduses ning ka toetuse saajaid. </w:t>
      </w:r>
      <w:r w:rsidR="00955234" w:rsidRPr="00B02771">
        <w:rPr>
          <w:rFonts w:ascii="Times New Roman" w:hAnsi="Times New Roman" w:cs="Times New Roman"/>
        </w:rPr>
        <w:t xml:space="preserve">RHS § 5 lg 2 kohaselt on avaliku sektori hankija: 1) riik või riigiasutus; 2) kohaliku omavalitsuse üksus, kohaliku omavalitsuse asutus või kohaliku omavalitsuse üksuste ühendus; 3) muu avalik-õiguslik juriidiline isik või avalik-õigusliku juriidilise isiku asutus; 4) sihtasutus, mille üheks asutajaks on riik või mille asutajatest on rohkem kui pool </w:t>
      </w:r>
      <w:r w:rsidR="009E356C" w:rsidRPr="00B02771">
        <w:rPr>
          <w:rFonts w:ascii="Times New Roman" w:hAnsi="Times New Roman" w:cs="Times New Roman"/>
        </w:rPr>
        <w:t xml:space="preserve">punktis 2 või 3 nimetatud hankijad </w:t>
      </w:r>
      <w:r w:rsidR="00203FAB" w:rsidRPr="00B02771">
        <w:rPr>
          <w:rFonts w:ascii="Times New Roman" w:hAnsi="Times New Roman" w:cs="Times New Roman"/>
        </w:rPr>
        <w:t>või mille nõukogu liikmetest rohkem kui poole määravad eelnevates punktides nimetatud hankijad; 5) eraõ</w:t>
      </w:r>
      <w:r w:rsidR="00BF5225" w:rsidRPr="00B02771">
        <w:rPr>
          <w:rFonts w:ascii="Times New Roman" w:hAnsi="Times New Roman" w:cs="Times New Roman"/>
        </w:rPr>
        <w:t xml:space="preserve">iguslik juriidiline isik, mis on asutatud eesmärgiga täita põhi- või </w:t>
      </w:r>
      <w:proofErr w:type="spellStart"/>
      <w:r w:rsidR="00BF5225" w:rsidRPr="00B02771">
        <w:rPr>
          <w:rFonts w:ascii="Times New Roman" w:hAnsi="Times New Roman" w:cs="Times New Roman"/>
        </w:rPr>
        <w:t>kõrvaltegevusena</w:t>
      </w:r>
      <w:proofErr w:type="spellEnd"/>
      <w:r w:rsidR="00BF5225" w:rsidRPr="00B02771">
        <w:rPr>
          <w:rFonts w:ascii="Times New Roman" w:hAnsi="Times New Roman" w:cs="Times New Roman"/>
        </w:rPr>
        <w:t xml:space="preserve"> ülesannet avalikes huvides, millel ei ole tööstuslikku ega ärilist iseloomu ja mida põhiliselt rahastavad või mille juhtimis- või järelevalveorgani liikmetest</w:t>
      </w:r>
      <w:r w:rsidR="00490A37" w:rsidRPr="00B02771">
        <w:rPr>
          <w:rFonts w:ascii="Times New Roman" w:hAnsi="Times New Roman" w:cs="Times New Roman"/>
        </w:rPr>
        <w:t xml:space="preserve"> rohkem kui poole määravad või mille juhtimist muul viisil kontrollivad koos või eraldi </w:t>
      </w:r>
      <w:r w:rsidR="00CC16CF" w:rsidRPr="00B02771">
        <w:rPr>
          <w:rFonts w:ascii="Times New Roman" w:hAnsi="Times New Roman" w:cs="Times New Roman"/>
        </w:rPr>
        <w:t>ülal punktides nimetatud hankijad või mõne muu Euroopa Majanduspiirkonna lepinguriigi hankijad või teised käesolevas punktis nimetatud tunnustele vastavad eraõiguslikud juriidilised isikud. RHS § 5 lg 3 kohaselt on võrgustikusektori hankija tegutsemisel võrgustikusektoris: 1) avaliku sektori hankija; 2) isik, kellele on õigusakti, haldusakti või halduslepinguga antud eri- või ainuõigus tegutseda võrgustikusektoris, mille tulemusel on selles valdkonnas tegutsemine teistel isikutel oluliselt piiratud; 3) äriühing, mille osa- või aktsiakapitalist rohkem kui poolt omavad või mille aktsiate või osadega esindatud häältest rohkem kui poolt valitsevad või mille juhatuse või nõukogu liikmetest rohkem kui poole määravad otseselt või kaudselt avaliku sektori hankijad või avaliku sektori hankijad koos mõne muu Euroopa Liidu liikmesriigi asjaomaste isikutega.</w:t>
      </w:r>
    </w:p>
  </w:footnote>
  <w:footnote w:id="19">
    <w:p w14:paraId="00948EF9" w14:textId="3DAC059A" w:rsidR="00530B0F" w:rsidRPr="001673F4" w:rsidRDefault="00530B0F" w:rsidP="00B02771">
      <w:pPr>
        <w:pStyle w:val="Allmrkusetekst"/>
        <w:jc w:val="both"/>
        <w:rPr>
          <w:rFonts w:ascii="Times New Roman" w:hAnsi="Times New Roman" w:cs="Times New Roman"/>
        </w:rPr>
      </w:pPr>
      <w:r w:rsidRPr="00B02771">
        <w:rPr>
          <w:rStyle w:val="Allmrkuseviide"/>
          <w:rFonts w:ascii="Times New Roman" w:hAnsi="Times New Roman" w:cs="Times New Roman"/>
        </w:rPr>
        <w:footnoteRef/>
      </w:r>
      <w:r w:rsidRPr="001673F4">
        <w:rPr>
          <w:rFonts w:ascii="Times New Roman" w:hAnsi="Times New Roman" w:cs="Times New Roman"/>
        </w:rPr>
        <w:t xml:space="preserve"> </w:t>
      </w:r>
      <w:r w:rsidR="00E211E8" w:rsidRPr="00E211E8">
        <w:rPr>
          <w:rFonts w:ascii="Times New Roman" w:hAnsi="Times New Roman" w:cs="Times New Roman"/>
        </w:rPr>
        <w:t>Rahandusministeeriumi andmetel on a</w:t>
      </w:r>
      <w:r w:rsidR="00937FC6" w:rsidRPr="001673F4">
        <w:rPr>
          <w:rFonts w:ascii="Times New Roman" w:hAnsi="Times New Roman" w:cs="Times New Roman"/>
        </w:rPr>
        <w:t>lates 2018. aastast riigihangete registris korraldanud ligi 2500 hankijat riigihankeid. Samas aktiivselt tegutsevaid hankijaid, kes ühtlasi ei ole ka toetuse saajad on pisut alla 1300.</w:t>
      </w:r>
      <w:r w:rsidR="00937FC6">
        <w:rPr>
          <w:rFonts w:ascii="Times New Roman" w:hAnsi="Times New Roman" w:cs="Times New Roman"/>
        </w:rPr>
        <w:t xml:space="preserve"> </w:t>
      </w:r>
      <w:r w:rsidR="00E211E8">
        <w:rPr>
          <w:rFonts w:ascii="Times New Roman" w:hAnsi="Times New Roman" w:cs="Times New Roman"/>
        </w:rPr>
        <w:t>Andmete algallikaks on riigihangete registri statistika.</w:t>
      </w:r>
    </w:p>
  </w:footnote>
  <w:footnote w:id="20">
    <w:p w14:paraId="332B6509" w14:textId="166B4D9C" w:rsidR="43440178" w:rsidRPr="00CD251F" w:rsidRDefault="43440178"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2024. aastas avaldati 8791 riigihanget, millest vaidlustati 228 (umbes 2,6% kõikidest riigihangetest).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377A6"/>
    <w:multiLevelType w:val="hybridMultilevel"/>
    <w:tmpl w:val="E730E2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6673A3C"/>
    <w:multiLevelType w:val="hybridMultilevel"/>
    <w:tmpl w:val="CCA2186A"/>
    <w:lvl w:ilvl="0" w:tplc="C2C2302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72E633C"/>
    <w:multiLevelType w:val="hybridMultilevel"/>
    <w:tmpl w:val="A8DED47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958750463">
    <w:abstractNumId w:val="0"/>
  </w:num>
  <w:num w:numId="2" w16cid:durableId="395863275">
    <w:abstractNumId w:val="2"/>
  </w:num>
  <w:num w:numId="3" w16cid:durableId="119749889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B"/>
    <w:rsid w:val="00000913"/>
    <w:rsid w:val="000017C5"/>
    <w:rsid w:val="000019DF"/>
    <w:rsid w:val="0000284C"/>
    <w:rsid w:val="00002B03"/>
    <w:rsid w:val="000036EE"/>
    <w:rsid w:val="00003745"/>
    <w:rsid w:val="00003F1C"/>
    <w:rsid w:val="00004356"/>
    <w:rsid w:val="0000482F"/>
    <w:rsid w:val="00004DC9"/>
    <w:rsid w:val="000065BF"/>
    <w:rsid w:val="00007723"/>
    <w:rsid w:val="00007C6A"/>
    <w:rsid w:val="00010857"/>
    <w:rsid w:val="00010884"/>
    <w:rsid w:val="000108DE"/>
    <w:rsid w:val="000109D9"/>
    <w:rsid w:val="00010ABF"/>
    <w:rsid w:val="00011A30"/>
    <w:rsid w:val="00011B6B"/>
    <w:rsid w:val="00013B21"/>
    <w:rsid w:val="00013DD0"/>
    <w:rsid w:val="00014B45"/>
    <w:rsid w:val="0001559E"/>
    <w:rsid w:val="00015C99"/>
    <w:rsid w:val="00015E29"/>
    <w:rsid w:val="00015FE7"/>
    <w:rsid w:val="000163EC"/>
    <w:rsid w:val="00020A20"/>
    <w:rsid w:val="00021167"/>
    <w:rsid w:val="00022189"/>
    <w:rsid w:val="00023246"/>
    <w:rsid w:val="00024B89"/>
    <w:rsid w:val="00026243"/>
    <w:rsid w:val="00027C74"/>
    <w:rsid w:val="00027D0B"/>
    <w:rsid w:val="000303FC"/>
    <w:rsid w:val="00030684"/>
    <w:rsid w:val="00031572"/>
    <w:rsid w:val="0003187D"/>
    <w:rsid w:val="0003343A"/>
    <w:rsid w:val="00033EB3"/>
    <w:rsid w:val="00034465"/>
    <w:rsid w:val="00034CF1"/>
    <w:rsid w:val="0003542B"/>
    <w:rsid w:val="00035441"/>
    <w:rsid w:val="00035955"/>
    <w:rsid w:val="00036434"/>
    <w:rsid w:val="0003727F"/>
    <w:rsid w:val="00037C80"/>
    <w:rsid w:val="000403FA"/>
    <w:rsid w:val="000414CC"/>
    <w:rsid w:val="000414ED"/>
    <w:rsid w:val="0004350E"/>
    <w:rsid w:val="00043861"/>
    <w:rsid w:val="00043FB0"/>
    <w:rsid w:val="00044053"/>
    <w:rsid w:val="00044E3D"/>
    <w:rsid w:val="00044EE3"/>
    <w:rsid w:val="00045D88"/>
    <w:rsid w:val="0004660D"/>
    <w:rsid w:val="0004718D"/>
    <w:rsid w:val="000471B6"/>
    <w:rsid w:val="00047B7D"/>
    <w:rsid w:val="00047E82"/>
    <w:rsid w:val="00050A79"/>
    <w:rsid w:val="00050C0F"/>
    <w:rsid w:val="00050D92"/>
    <w:rsid w:val="00051718"/>
    <w:rsid w:val="00053A37"/>
    <w:rsid w:val="00053C5F"/>
    <w:rsid w:val="00054EB7"/>
    <w:rsid w:val="000554EF"/>
    <w:rsid w:val="00055993"/>
    <w:rsid w:val="0005729F"/>
    <w:rsid w:val="00057A92"/>
    <w:rsid w:val="000603B7"/>
    <w:rsid w:val="0006081D"/>
    <w:rsid w:val="0006085C"/>
    <w:rsid w:val="00061206"/>
    <w:rsid w:val="00061F1C"/>
    <w:rsid w:val="00063137"/>
    <w:rsid w:val="000643E4"/>
    <w:rsid w:val="00065A36"/>
    <w:rsid w:val="00067958"/>
    <w:rsid w:val="000703EF"/>
    <w:rsid w:val="00070A2C"/>
    <w:rsid w:val="000710B8"/>
    <w:rsid w:val="0007192A"/>
    <w:rsid w:val="00072882"/>
    <w:rsid w:val="00072FF3"/>
    <w:rsid w:val="000735EA"/>
    <w:rsid w:val="00073E12"/>
    <w:rsid w:val="00073E93"/>
    <w:rsid w:val="0007447B"/>
    <w:rsid w:val="00074B32"/>
    <w:rsid w:val="0007540F"/>
    <w:rsid w:val="000757C7"/>
    <w:rsid w:val="000779BB"/>
    <w:rsid w:val="000801B7"/>
    <w:rsid w:val="000803E2"/>
    <w:rsid w:val="000810BA"/>
    <w:rsid w:val="00081453"/>
    <w:rsid w:val="00083549"/>
    <w:rsid w:val="00086328"/>
    <w:rsid w:val="000867F0"/>
    <w:rsid w:val="0008708F"/>
    <w:rsid w:val="000871AE"/>
    <w:rsid w:val="00087222"/>
    <w:rsid w:val="0008726F"/>
    <w:rsid w:val="00087458"/>
    <w:rsid w:val="00087511"/>
    <w:rsid w:val="00087E16"/>
    <w:rsid w:val="00087EE8"/>
    <w:rsid w:val="000904CA"/>
    <w:rsid w:val="00090D1A"/>
    <w:rsid w:val="00091EA0"/>
    <w:rsid w:val="00092DF5"/>
    <w:rsid w:val="00093588"/>
    <w:rsid w:val="0009417D"/>
    <w:rsid w:val="000963F0"/>
    <w:rsid w:val="00096830"/>
    <w:rsid w:val="0009686F"/>
    <w:rsid w:val="00096AD5"/>
    <w:rsid w:val="0009716B"/>
    <w:rsid w:val="00097233"/>
    <w:rsid w:val="00097AC5"/>
    <w:rsid w:val="000A23FC"/>
    <w:rsid w:val="000A2F20"/>
    <w:rsid w:val="000A47DE"/>
    <w:rsid w:val="000A5F15"/>
    <w:rsid w:val="000A6928"/>
    <w:rsid w:val="000A6A0F"/>
    <w:rsid w:val="000A7E57"/>
    <w:rsid w:val="000A7FD8"/>
    <w:rsid w:val="000B0D00"/>
    <w:rsid w:val="000B1102"/>
    <w:rsid w:val="000B1D77"/>
    <w:rsid w:val="000B2D43"/>
    <w:rsid w:val="000B323E"/>
    <w:rsid w:val="000B5050"/>
    <w:rsid w:val="000B5A07"/>
    <w:rsid w:val="000B6251"/>
    <w:rsid w:val="000C1898"/>
    <w:rsid w:val="000C35C8"/>
    <w:rsid w:val="000C36AE"/>
    <w:rsid w:val="000C3F70"/>
    <w:rsid w:val="000C43F3"/>
    <w:rsid w:val="000C52E0"/>
    <w:rsid w:val="000C5BFE"/>
    <w:rsid w:val="000C5DD7"/>
    <w:rsid w:val="000C62B7"/>
    <w:rsid w:val="000C63C5"/>
    <w:rsid w:val="000C6DA4"/>
    <w:rsid w:val="000D0476"/>
    <w:rsid w:val="000D0676"/>
    <w:rsid w:val="000D0D24"/>
    <w:rsid w:val="000D12E6"/>
    <w:rsid w:val="000D1E1C"/>
    <w:rsid w:val="000D2736"/>
    <w:rsid w:val="000D467C"/>
    <w:rsid w:val="000D46C5"/>
    <w:rsid w:val="000D46EB"/>
    <w:rsid w:val="000D4C07"/>
    <w:rsid w:val="000D5428"/>
    <w:rsid w:val="000D687F"/>
    <w:rsid w:val="000D69AD"/>
    <w:rsid w:val="000D6C51"/>
    <w:rsid w:val="000D7477"/>
    <w:rsid w:val="000D785F"/>
    <w:rsid w:val="000D7F7E"/>
    <w:rsid w:val="000E020D"/>
    <w:rsid w:val="000E1C77"/>
    <w:rsid w:val="000E200F"/>
    <w:rsid w:val="000E376E"/>
    <w:rsid w:val="000E37A7"/>
    <w:rsid w:val="000E4C62"/>
    <w:rsid w:val="000E5A79"/>
    <w:rsid w:val="000E6407"/>
    <w:rsid w:val="000F03CB"/>
    <w:rsid w:val="000F0E03"/>
    <w:rsid w:val="000F27B6"/>
    <w:rsid w:val="000F2CC2"/>
    <w:rsid w:val="000F2EFA"/>
    <w:rsid w:val="000F3236"/>
    <w:rsid w:val="000F4C9F"/>
    <w:rsid w:val="000F4EF8"/>
    <w:rsid w:val="000F5DEF"/>
    <w:rsid w:val="000F6816"/>
    <w:rsid w:val="000F6B2E"/>
    <w:rsid w:val="000F6B56"/>
    <w:rsid w:val="000F7B22"/>
    <w:rsid w:val="00100B2D"/>
    <w:rsid w:val="00100C11"/>
    <w:rsid w:val="001019BF"/>
    <w:rsid w:val="00101B0B"/>
    <w:rsid w:val="00102603"/>
    <w:rsid w:val="00102FF4"/>
    <w:rsid w:val="00104B38"/>
    <w:rsid w:val="00105CB4"/>
    <w:rsid w:val="0010686D"/>
    <w:rsid w:val="0010778D"/>
    <w:rsid w:val="00107A16"/>
    <w:rsid w:val="00107FE2"/>
    <w:rsid w:val="001111A1"/>
    <w:rsid w:val="00111B5E"/>
    <w:rsid w:val="00111C8D"/>
    <w:rsid w:val="00111E95"/>
    <w:rsid w:val="001132B7"/>
    <w:rsid w:val="0011604E"/>
    <w:rsid w:val="00116918"/>
    <w:rsid w:val="00116B33"/>
    <w:rsid w:val="00117FF0"/>
    <w:rsid w:val="00120066"/>
    <w:rsid w:val="00120B5A"/>
    <w:rsid w:val="001220C9"/>
    <w:rsid w:val="00122819"/>
    <w:rsid w:val="0012357A"/>
    <w:rsid w:val="001235A8"/>
    <w:rsid w:val="001237E5"/>
    <w:rsid w:val="001250DB"/>
    <w:rsid w:val="00125905"/>
    <w:rsid w:val="00126641"/>
    <w:rsid w:val="00130268"/>
    <w:rsid w:val="0013060C"/>
    <w:rsid w:val="001310CD"/>
    <w:rsid w:val="0013299D"/>
    <w:rsid w:val="001329D5"/>
    <w:rsid w:val="00132ECD"/>
    <w:rsid w:val="00134119"/>
    <w:rsid w:val="00134EF0"/>
    <w:rsid w:val="00136207"/>
    <w:rsid w:val="001365B3"/>
    <w:rsid w:val="00136930"/>
    <w:rsid w:val="00141EB8"/>
    <w:rsid w:val="001421E1"/>
    <w:rsid w:val="00143EA6"/>
    <w:rsid w:val="00144934"/>
    <w:rsid w:val="001451B1"/>
    <w:rsid w:val="0014643A"/>
    <w:rsid w:val="00146860"/>
    <w:rsid w:val="00147075"/>
    <w:rsid w:val="00147319"/>
    <w:rsid w:val="00152583"/>
    <w:rsid w:val="00153B79"/>
    <w:rsid w:val="00154380"/>
    <w:rsid w:val="0015614C"/>
    <w:rsid w:val="00156715"/>
    <w:rsid w:val="00157224"/>
    <w:rsid w:val="00160087"/>
    <w:rsid w:val="00160137"/>
    <w:rsid w:val="0016039A"/>
    <w:rsid w:val="0016080E"/>
    <w:rsid w:val="00160989"/>
    <w:rsid w:val="00160A64"/>
    <w:rsid w:val="00160D8B"/>
    <w:rsid w:val="00160E4D"/>
    <w:rsid w:val="001625DB"/>
    <w:rsid w:val="001638BC"/>
    <w:rsid w:val="0016396A"/>
    <w:rsid w:val="0016521E"/>
    <w:rsid w:val="001660CF"/>
    <w:rsid w:val="001665F6"/>
    <w:rsid w:val="00166954"/>
    <w:rsid w:val="00167398"/>
    <w:rsid w:val="001673F4"/>
    <w:rsid w:val="00171B76"/>
    <w:rsid w:val="00172C07"/>
    <w:rsid w:val="00173DDB"/>
    <w:rsid w:val="00173F5F"/>
    <w:rsid w:val="00174C4D"/>
    <w:rsid w:val="00174EA1"/>
    <w:rsid w:val="001776A0"/>
    <w:rsid w:val="0017783F"/>
    <w:rsid w:val="00180322"/>
    <w:rsid w:val="00180552"/>
    <w:rsid w:val="001816B1"/>
    <w:rsid w:val="00181A4B"/>
    <w:rsid w:val="0018244A"/>
    <w:rsid w:val="00183458"/>
    <w:rsid w:val="001834D7"/>
    <w:rsid w:val="001841F3"/>
    <w:rsid w:val="001843AF"/>
    <w:rsid w:val="001846DC"/>
    <w:rsid w:val="001847CF"/>
    <w:rsid w:val="00184AB7"/>
    <w:rsid w:val="00185CA9"/>
    <w:rsid w:val="0018678D"/>
    <w:rsid w:val="001869DF"/>
    <w:rsid w:val="00186A6D"/>
    <w:rsid w:val="00190876"/>
    <w:rsid w:val="00190B5E"/>
    <w:rsid w:val="00190E28"/>
    <w:rsid w:val="00191209"/>
    <w:rsid w:val="0019126F"/>
    <w:rsid w:val="00191989"/>
    <w:rsid w:val="00191CF6"/>
    <w:rsid w:val="00192F70"/>
    <w:rsid w:val="001937A2"/>
    <w:rsid w:val="001945F4"/>
    <w:rsid w:val="00194B9F"/>
    <w:rsid w:val="00194D3A"/>
    <w:rsid w:val="00196BAF"/>
    <w:rsid w:val="00196BE7"/>
    <w:rsid w:val="00197067"/>
    <w:rsid w:val="0019713F"/>
    <w:rsid w:val="00197181"/>
    <w:rsid w:val="001971B7"/>
    <w:rsid w:val="00197E43"/>
    <w:rsid w:val="001A0A23"/>
    <w:rsid w:val="001A0F6B"/>
    <w:rsid w:val="001A111C"/>
    <w:rsid w:val="001A1732"/>
    <w:rsid w:val="001A1EA5"/>
    <w:rsid w:val="001A2179"/>
    <w:rsid w:val="001A2263"/>
    <w:rsid w:val="001A2539"/>
    <w:rsid w:val="001A370A"/>
    <w:rsid w:val="001A4DFD"/>
    <w:rsid w:val="001A4F7E"/>
    <w:rsid w:val="001A6173"/>
    <w:rsid w:val="001A75DD"/>
    <w:rsid w:val="001A7BE8"/>
    <w:rsid w:val="001A7FFA"/>
    <w:rsid w:val="001B0761"/>
    <w:rsid w:val="001B29DE"/>
    <w:rsid w:val="001B2B6C"/>
    <w:rsid w:val="001B4195"/>
    <w:rsid w:val="001B551A"/>
    <w:rsid w:val="001B6BF0"/>
    <w:rsid w:val="001B726A"/>
    <w:rsid w:val="001B797B"/>
    <w:rsid w:val="001C0B11"/>
    <w:rsid w:val="001C0F24"/>
    <w:rsid w:val="001C2046"/>
    <w:rsid w:val="001C358F"/>
    <w:rsid w:val="001C391B"/>
    <w:rsid w:val="001C3AB2"/>
    <w:rsid w:val="001C3F61"/>
    <w:rsid w:val="001C5F2F"/>
    <w:rsid w:val="001C7079"/>
    <w:rsid w:val="001C75DA"/>
    <w:rsid w:val="001C787D"/>
    <w:rsid w:val="001D0350"/>
    <w:rsid w:val="001D0B5A"/>
    <w:rsid w:val="001D0C04"/>
    <w:rsid w:val="001D19AF"/>
    <w:rsid w:val="001D3014"/>
    <w:rsid w:val="001D35D6"/>
    <w:rsid w:val="001D3CDC"/>
    <w:rsid w:val="001D50F5"/>
    <w:rsid w:val="001D5D02"/>
    <w:rsid w:val="001D62D7"/>
    <w:rsid w:val="001D7EE0"/>
    <w:rsid w:val="001E045D"/>
    <w:rsid w:val="001E0788"/>
    <w:rsid w:val="001E08CE"/>
    <w:rsid w:val="001E1017"/>
    <w:rsid w:val="001E1305"/>
    <w:rsid w:val="001E1680"/>
    <w:rsid w:val="001E3286"/>
    <w:rsid w:val="001E4DAE"/>
    <w:rsid w:val="001E7080"/>
    <w:rsid w:val="001F029A"/>
    <w:rsid w:val="001F1135"/>
    <w:rsid w:val="001F18C9"/>
    <w:rsid w:val="001F2171"/>
    <w:rsid w:val="001F2911"/>
    <w:rsid w:val="001F2E1C"/>
    <w:rsid w:val="001F402E"/>
    <w:rsid w:val="001F4C34"/>
    <w:rsid w:val="001F60BC"/>
    <w:rsid w:val="001F663E"/>
    <w:rsid w:val="001F69DB"/>
    <w:rsid w:val="001F6CC0"/>
    <w:rsid w:val="00201E74"/>
    <w:rsid w:val="00203CF3"/>
    <w:rsid w:val="00203DD2"/>
    <w:rsid w:val="00203F8C"/>
    <w:rsid w:val="00203FAB"/>
    <w:rsid w:val="00204B9A"/>
    <w:rsid w:val="00204EA0"/>
    <w:rsid w:val="002057C0"/>
    <w:rsid w:val="0020661F"/>
    <w:rsid w:val="002067B1"/>
    <w:rsid w:val="00206990"/>
    <w:rsid w:val="00206AA2"/>
    <w:rsid w:val="0020774D"/>
    <w:rsid w:val="00207A92"/>
    <w:rsid w:val="00210165"/>
    <w:rsid w:val="00210FD8"/>
    <w:rsid w:val="00212104"/>
    <w:rsid w:val="00212497"/>
    <w:rsid w:val="00213E63"/>
    <w:rsid w:val="002146FA"/>
    <w:rsid w:val="00214F7D"/>
    <w:rsid w:val="00216E78"/>
    <w:rsid w:val="00221C11"/>
    <w:rsid w:val="00222461"/>
    <w:rsid w:val="002225F2"/>
    <w:rsid w:val="00222F3A"/>
    <w:rsid w:val="00224297"/>
    <w:rsid w:val="0022469F"/>
    <w:rsid w:val="00225C81"/>
    <w:rsid w:val="002260C1"/>
    <w:rsid w:val="0023015B"/>
    <w:rsid w:val="00230348"/>
    <w:rsid w:val="002309F7"/>
    <w:rsid w:val="0023122A"/>
    <w:rsid w:val="00231E1E"/>
    <w:rsid w:val="00231F5F"/>
    <w:rsid w:val="00232D37"/>
    <w:rsid w:val="00233864"/>
    <w:rsid w:val="00234067"/>
    <w:rsid w:val="002341B9"/>
    <w:rsid w:val="0023442F"/>
    <w:rsid w:val="002346FE"/>
    <w:rsid w:val="00234BE4"/>
    <w:rsid w:val="00235AC1"/>
    <w:rsid w:val="00235E0C"/>
    <w:rsid w:val="00236021"/>
    <w:rsid w:val="00236985"/>
    <w:rsid w:val="00236BA1"/>
    <w:rsid w:val="002377A4"/>
    <w:rsid w:val="00237D0B"/>
    <w:rsid w:val="00237D52"/>
    <w:rsid w:val="002409E5"/>
    <w:rsid w:val="0024211A"/>
    <w:rsid w:val="00243326"/>
    <w:rsid w:val="0024418B"/>
    <w:rsid w:val="00244DA4"/>
    <w:rsid w:val="002453DE"/>
    <w:rsid w:val="002459B3"/>
    <w:rsid w:val="00246F40"/>
    <w:rsid w:val="0024776D"/>
    <w:rsid w:val="002511E5"/>
    <w:rsid w:val="0025123E"/>
    <w:rsid w:val="00251CDC"/>
    <w:rsid w:val="00253917"/>
    <w:rsid w:val="00253E05"/>
    <w:rsid w:val="002544DD"/>
    <w:rsid w:val="002550AD"/>
    <w:rsid w:val="002551F4"/>
    <w:rsid w:val="00255F49"/>
    <w:rsid w:val="00256DB2"/>
    <w:rsid w:val="0026098F"/>
    <w:rsid w:val="0026145A"/>
    <w:rsid w:val="00262073"/>
    <w:rsid w:val="0026208E"/>
    <w:rsid w:val="002622CE"/>
    <w:rsid w:val="0026477E"/>
    <w:rsid w:val="002649D8"/>
    <w:rsid w:val="00265068"/>
    <w:rsid w:val="002652B4"/>
    <w:rsid w:val="00266D74"/>
    <w:rsid w:val="00266DF2"/>
    <w:rsid w:val="002674A1"/>
    <w:rsid w:val="00267D00"/>
    <w:rsid w:val="00267FF9"/>
    <w:rsid w:val="00270144"/>
    <w:rsid w:val="00272944"/>
    <w:rsid w:val="00272B1A"/>
    <w:rsid w:val="00272F17"/>
    <w:rsid w:val="00273EE6"/>
    <w:rsid w:val="00274916"/>
    <w:rsid w:val="0027498D"/>
    <w:rsid w:val="002758FA"/>
    <w:rsid w:val="002759DF"/>
    <w:rsid w:val="00275ECC"/>
    <w:rsid w:val="00276F36"/>
    <w:rsid w:val="002773A0"/>
    <w:rsid w:val="002802B3"/>
    <w:rsid w:val="00280605"/>
    <w:rsid w:val="00281148"/>
    <w:rsid w:val="0028119D"/>
    <w:rsid w:val="002813FD"/>
    <w:rsid w:val="002816E4"/>
    <w:rsid w:val="00281BB7"/>
    <w:rsid w:val="00281BD4"/>
    <w:rsid w:val="00282162"/>
    <w:rsid w:val="002828FC"/>
    <w:rsid w:val="00284934"/>
    <w:rsid w:val="00286BBD"/>
    <w:rsid w:val="00286ED9"/>
    <w:rsid w:val="00287154"/>
    <w:rsid w:val="00287C28"/>
    <w:rsid w:val="00290248"/>
    <w:rsid w:val="00290F0C"/>
    <w:rsid w:val="002916FB"/>
    <w:rsid w:val="002919B5"/>
    <w:rsid w:val="00293E86"/>
    <w:rsid w:val="00294715"/>
    <w:rsid w:val="002952BC"/>
    <w:rsid w:val="00295887"/>
    <w:rsid w:val="00295FA0"/>
    <w:rsid w:val="002961A3"/>
    <w:rsid w:val="0029734E"/>
    <w:rsid w:val="00297451"/>
    <w:rsid w:val="0029774C"/>
    <w:rsid w:val="002A0CE1"/>
    <w:rsid w:val="002A16C9"/>
    <w:rsid w:val="002A1E43"/>
    <w:rsid w:val="002A243D"/>
    <w:rsid w:val="002A3055"/>
    <w:rsid w:val="002A4357"/>
    <w:rsid w:val="002A4731"/>
    <w:rsid w:val="002A4F1E"/>
    <w:rsid w:val="002A5606"/>
    <w:rsid w:val="002A5F5D"/>
    <w:rsid w:val="002A7325"/>
    <w:rsid w:val="002B1088"/>
    <w:rsid w:val="002B28CA"/>
    <w:rsid w:val="002B2BEA"/>
    <w:rsid w:val="002B2C1F"/>
    <w:rsid w:val="002B339C"/>
    <w:rsid w:val="002B3ED8"/>
    <w:rsid w:val="002B480F"/>
    <w:rsid w:val="002B4FB3"/>
    <w:rsid w:val="002B5667"/>
    <w:rsid w:val="002B6F6F"/>
    <w:rsid w:val="002B7416"/>
    <w:rsid w:val="002B7822"/>
    <w:rsid w:val="002B7C1A"/>
    <w:rsid w:val="002B7E9F"/>
    <w:rsid w:val="002C0AA4"/>
    <w:rsid w:val="002C1186"/>
    <w:rsid w:val="002C1311"/>
    <w:rsid w:val="002C153B"/>
    <w:rsid w:val="002C3BD6"/>
    <w:rsid w:val="002C6737"/>
    <w:rsid w:val="002C6C97"/>
    <w:rsid w:val="002D03ED"/>
    <w:rsid w:val="002D0682"/>
    <w:rsid w:val="002D080F"/>
    <w:rsid w:val="002D0856"/>
    <w:rsid w:val="002D0A3D"/>
    <w:rsid w:val="002D39D8"/>
    <w:rsid w:val="002D4254"/>
    <w:rsid w:val="002D557D"/>
    <w:rsid w:val="002D71F9"/>
    <w:rsid w:val="002D77EC"/>
    <w:rsid w:val="002E0217"/>
    <w:rsid w:val="002E0F5F"/>
    <w:rsid w:val="002E163D"/>
    <w:rsid w:val="002E1A9E"/>
    <w:rsid w:val="002E278E"/>
    <w:rsid w:val="002E2BC0"/>
    <w:rsid w:val="002E3BC1"/>
    <w:rsid w:val="002E4099"/>
    <w:rsid w:val="002E43AA"/>
    <w:rsid w:val="002E497D"/>
    <w:rsid w:val="002E6929"/>
    <w:rsid w:val="002E7D6F"/>
    <w:rsid w:val="002F0650"/>
    <w:rsid w:val="002F11E4"/>
    <w:rsid w:val="002F412D"/>
    <w:rsid w:val="002F4AA3"/>
    <w:rsid w:val="002F5120"/>
    <w:rsid w:val="002F5D2C"/>
    <w:rsid w:val="002F5DA7"/>
    <w:rsid w:val="002F66A2"/>
    <w:rsid w:val="002F6F87"/>
    <w:rsid w:val="002F7D61"/>
    <w:rsid w:val="00300BA9"/>
    <w:rsid w:val="003021FA"/>
    <w:rsid w:val="00302D7C"/>
    <w:rsid w:val="0030331A"/>
    <w:rsid w:val="0030331C"/>
    <w:rsid w:val="00304C40"/>
    <w:rsid w:val="0030665E"/>
    <w:rsid w:val="00306AB3"/>
    <w:rsid w:val="003078D3"/>
    <w:rsid w:val="00310589"/>
    <w:rsid w:val="003108A6"/>
    <w:rsid w:val="00310BF7"/>
    <w:rsid w:val="00311CC2"/>
    <w:rsid w:val="0031211B"/>
    <w:rsid w:val="0031310B"/>
    <w:rsid w:val="00313BBB"/>
    <w:rsid w:val="00313C4D"/>
    <w:rsid w:val="00313F56"/>
    <w:rsid w:val="003142B1"/>
    <w:rsid w:val="003150F5"/>
    <w:rsid w:val="00317100"/>
    <w:rsid w:val="0032065D"/>
    <w:rsid w:val="00320722"/>
    <w:rsid w:val="00320B1B"/>
    <w:rsid w:val="0032199D"/>
    <w:rsid w:val="00322C6B"/>
    <w:rsid w:val="003238C7"/>
    <w:rsid w:val="00323ED0"/>
    <w:rsid w:val="003243AE"/>
    <w:rsid w:val="00324AA4"/>
    <w:rsid w:val="0032789F"/>
    <w:rsid w:val="0033035C"/>
    <w:rsid w:val="00330565"/>
    <w:rsid w:val="0033083F"/>
    <w:rsid w:val="0033163E"/>
    <w:rsid w:val="00333118"/>
    <w:rsid w:val="00333A55"/>
    <w:rsid w:val="00336921"/>
    <w:rsid w:val="00340256"/>
    <w:rsid w:val="00340B57"/>
    <w:rsid w:val="0034156F"/>
    <w:rsid w:val="00341CE2"/>
    <w:rsid w:val="0034257C"/>
    <w:rsid w:val="00342721"/>
    <w:rsid w:val="00342D6B"/>
    <w:rsid w:val="00343885"/>
    <w:rsid w:val="00343D9D"/>
    <w:rsid w:val="00343FD9"/>
    <w:rsid w:val="003444F3"/>
    <w:rsid w:val="0034567A"/>
    <w:rsid w:val="003456EF"/>
    <w:rsid w:val="003462A8"/>
    <w:rsid w:val="0034661F"/>
    <w:rsid w:val="00346F08"/>
    <w:rsid w:val="00350238"/>
    <w:rsid w:val="00352735"/>
    <w:rsid w:val="0035609F"/>
    <w:rsid w:val="00356888"/>
    <w:rsid w:val="00356B84"/>
    <w:rsid w:val="0035734D"/>
    <w:rsid w:val="0035AC20"/>
    <w:rsid w:val="0036006A"/>
    <w:rsid w:val="003600D9"/>
    <w:rsid w:val="00360A03"/>
    <w:rsid w:val="00360E10"/>
    <w:rsid w:val="00360E89"/>
    <w:rsid w:val="00361739"/>
    <w:rsid w:val="0036539E"/>
    <w:rsid w:val="00366E69"/>
    <w:rsid w:val="0036705A"/>
    <w:rsid w:val="00367088"/>
    <w:rsid w:val="00367545"/>
    <w:rsid w:val="00370375"/>
    <w:rsid w:val="0037115A"/>
    <w:rsid w:val="00371C14"/>
    <w:rsid w:val="00372E21"/>
    <w:rsid w:val="00375FE3"/>
    <w:rsid w:val="00377280"/>
    <w:rsid w:val="003777EE"/>
    <w:rsid w:val="00380648"/>
    <w:rsid w:val="00380888"/>
    <w:rsid w:val="00380BD7"/>
    <w:rsid w:val="00381CB0"/>
    <w:rsid w:val="00381ED2"/>
    <w:rsid w:val="003839D7"/>
    <w:rsid w:val="00385EC4"/>
    <w:rsid w:val="00386D79"/>
    <w:rsid w:val="003871B9"/>
    <w:rsid w:val="003872C9"/>
    <w:rsid w:val="003901A6"/>
    <w:rsid w:val="00390D21"/>
    <w:rsid w:val="003942FC"/>
    <w:rsid w:val="00396A43"/>
    <w:rsid w:val="003973F6"/>
    <w:rsid w:val="00397F62"/>
    <w:rsid w:val="003A15A8"/>
    <w:rsid w:val="003A16EB"/>
    <w:rsid w:val="003A24C3"/>
    <w:rsid w:val="003A2878"/>
    <w:rsid w:val="003A2D84"/>
    <w:rsid w:val="003A3058"/>
    <w:rsid w:val="003A359E"/>
    <w:rsid w:val="003A36A8"/>
    <w:rsid w:val="003A4062"/>
    <w:rsid w:val="003A4220"/>
    <w:rsid w:val="003A446C"/>
    <w:rsid w:val="003A5020"/>
    <w:rsid w:val="003A633C"/>
    <w:rsid w:val="003A6E20"/>
    <w:rsid w:val="003A75F8"/>
    <w:rsid w:val="003B0697"/>
    <w:rsid w:val="003B1186"/>
    <w:rsid w:val="003B13CC"/>
    <w:rsid w:val="003B1BD1"/>
    <w:rsid w:val="003B1D7B"/>
    <w:rsid w:val="003B1EDA"/>
    <w:rsid w:val="003B2E87"/>
    <w:rsid w:val="003B2FBD"/>
    <w:rsid w:val="003B4069"/>
    <w:rsid w:val="003B56F1"/>
    <w:rsid w:val="003B6472"/>
    <w:rsid w:val="003C1399"/>
    <w:rsid w:val="003C1764"/>
    <w:rsid w:val="003C2205"/>
    <w:rsid w:val="003C290D"/>
    <w:rsid w:val="003C2CDC"/>
    <w:rsid w:val="003C2EAF"/>
    <w:rsid w:val="003C48A3"/>
    <w:rsid w:val="003C5031"/>
    <w:rsid w:val="003C5100"/>
    <w:rsid w:val="003C51AD"/>
    <w:rsid w:val="003C6961"/>
    <w:rsid w:val="003C6FD5"/>
    <w:rsid w:val="003D0425"/>
    <w:rsid w:val="003D16C7"/>
    <w:rsid w:val="003D187D"/>
    <w:rsid w:val="003D1B66"/>
    <w:rsid w:val="003D321A"/>
    <w:rsid w:val="003D48AE"/>
    <w:rsid w:val="003D4D6F"/>
    <w:rsid w:val="003D567A"/>
    <w:rsid w:val="003D67DF"/>
    <w:rsid w:val="003D6C55"/>
    <w:rsid w:val="003D7267"/>
    <w:rsid w:val="003D7B39"/>
    <w:rsid w:val="003D7DAD"/>
    <w:rsid w:val="003E03C0"/>
    <w:rsid w:val="003E073C"/>
    <w:rsid w:val="003E3FFC"/>
    <w:rsid w:val="003E4E0D"/>
    <w:rsid w:val="003E529C"/>
    <w:rsid w:val="003E579E"/>
    <w:rsid w:val="003E6A67"/>
    <w:rsid w:val="003E71C8"/>
    <w:rsid w:val="003E7564"/>
    <w:rsid w:val="003E7BB6"/>
    <w:rsid w:val="003F1858"/>
    <w:rsid w:val="003F2D0C"/>
    <w:rsid w:val="003F39D9"/>
    <w:rsid w:val="003F67A8"/>
    <w:rsid w:val="00400C7B"/>
    <w:rsid w:val="004012C0"/>
    <w:rsid w:val="004017AF"/>
    <w:rsid w:val="00401C92"/>
    <w:rsid w:val="00402121"/>
    <w:rsid w:val="00402C5D"/>
    <w:rsid w:val="00405F0F"/>
    <w:rsid w:val="0040687A"/>
    <w:rsid w:val="00406994"/>
    <w:rsid w:val="00407012"/>
    <w:rsid w:val="00407F0F"/>
    <w:rsid w:val="00411917"/>
    <w:rsid w:val="00411A86"/>
    <w:rsid w:val="004121B4"/>
    <w:rsid w:val="0041261A"/>
    <w:rsid w:val="00412D93"/>
    <w:rsid w:val="00414711"/>
    <w:rsid w:val="00415404"/>
    <w:rsid w:val="004160AC"/>
    <w:rsid w:val="0041668E"/>
    <w:rsid w:val="00416AB6"/>
    <w:rsid w:val="00416CB1"/>
    <w:rsid w:val="00417787"/>
    <w:rsid w:val="00417F18"/>
    <w:rsid w:val="0042273B"/>
    <w:rsid w:val="00425D15"/>
    <w:rsid w:val="004274F2"/>
    <w:rsid w:val="00427E9E"/>
    <w:rsid w:val="004305EC"/>
    <w:rsid w:val="00430699"/>
    <w:rsid w:val="004307FE"/>
    <w:rsid w:val="004324CC"/>
    <w:rsid w:val="00432787"/>
    <w:rsid w:val="00433CBD"/>
    <w:rsid w:val="004363B7"/>
    <w:rsid w:val="00436D55"/>
    <w:rsid w:val="00437222"/>
    <w:rsid w:val="004400A8"/>
    <w:rsid w:val="00440BA1"/>
    <w:rsid w:val="00442073"/>
    <w:rsid w:val="0044220C"/>
    <w:rsid w:val="00442738"/>
    <w:rsid w:val="00442B2D"/>
    <w:rsid w:val="004431AA"/>
    <w:rsid w:val="0044322C"/>
    <w:rsid w:val="00443D6B"/>
    <w:rsid w:val="00444334"/>
    <w:rsid w:val="0044541A"/>
    <w:rsid w:val="0044608E"/>
    <w:rsid w:val="004467B8"/>
    <w:rsid w:val="00447DEC"/>
    <w:rsid w:val="004501D8"/>
    <w:rsid w:val="004504B3"/>
    <w:rsid w:val="00450691"/>
    <w:rsid w:val="00450E8C"/>
    <w:rsid w:val="004522F6"/>
    <w:rsid w:val="00454200"/>
    <w:rsid w:val="0045555C"/>
    <w:rsid w:val="0045579C"/>
    <w:rsid w:val="004557A3"/>
    <w:rsid w:val="00455B85"/>
    <w:rsid w:val="0045744B"/>
    <w:rsid w:val="0046025B"/>
    <w:rsid w:val="00460AD6"/>
    <w:rsid w:val="004626F2"/>
    <w:rsid w:val="0046285A"/>
    <w:rsid w:val="00463D15"/>
    <w:rsid w:val="00464559"/>
    <w:rsid w:val="0046532D"/>
    <w:rsid w:val="00465A71"/>
    <w:rsid w:val="00465EE2"/>
    <w:rsid w:val="0046651C"/>
    <w:rsid w:val="0046694C"/>
    <w:rsid w:val="00467335"/>
    <w:rsid w:val="004675CE"/>
    <w:rsid w:val="004700D0"/>
    <w:rsid w:val="004708DA"/>
    <w:rsid w:val="004713F0"/>
    <w:rsid w:val="0047149B"/>
    <w:rsid w:val="00471BC6"/>
    <w:rsid w:val="004720E2"/>
    <w:rsid w:val="00472110"/>
    <w:rsid w:val="004745E4"/>
    <w:rsid w:val="004748D5"/>
    <w:rsid w:val="00474FCB"/>
    <w:rsid w:val="004755A8"/>
    <w:rsid w:val="00475773"/>
    <w:rsid w:val="0047616F"/>
    <w:rsid w:val="004778E5"/>
    <w:rsid w:val="00477E7B"/>
    <w:rsid w:val="0048040B"/>
    <w:rsid w:val="00480874"/>
    <w:rsid w:val="00481454"/>
    <w:rsid w:val="0048186E"/>
    <w:rsid w:val="004828DB"/>
    <w:rsid w:val="00484F57"/>
    <w:rsid w:val="00485AC8"/>
    <w:rsid w:val="00487657"/>
    <w:rsid w:val="00487D24"/>
    <w:rsid w:val="0049038F"/>
    <w:rsid w:val="00490A37"/>
    <w:rsid w:val="00492461"/>
    <w:rsid w:val="00492EFA"/>
    <w:rsid w:val="004931D8"/>
    <w:rsid w:val="00493304"/>
    <w:rsid w:val="00493AE0"/>
    <w:rsid w:val="00493B2C"/>
    <w:rsid w:val="00495C02"/>
    <w:rsid w:val="004966F6"/>
    <w:rsid w:val="00497054"/>
    <w:rsid w:val="004971CF"/>
    <w:rsid w:val="004A03A9"/>
    <w:rsid w:val="004A1CBD"/>
    <w:rsid w:val="004A2495"/>
    <w:rsid w:val="004A2A40"/>
    <w:rsid w:val="004A2F39"/>
    <w:rsid w:val="004A30F1"/>
    <w:rsid w:val="004A4F0C"/>
    <w:rsid w:val="004A515D"/>
    <w:rsid w:val="004A531D"/>
    <w:rsid w:val="004A5503"/>
    <w:rsid w:val="004A5C58"/>
    <w:rsid w:val="004A6B7E"/>
    <w:rsid w:val="004A7666"/>
    <w:rsid w:val="004B04BF"/>
    <w:rsid w:val="004B25F3"/>
    <w:rsid w:val="004B2AB5"/>
    <w:rsid w:val="004B2E40"/>
    <w:rsid w:val="004B4BDA"/>
    <w:rsid w:val="004B536D"/>
    <w:rsid w:val="004B5A2A"/>
    <w:rsid w:val="004B7078"/>
    <w:rsid w:val="004B7B0A"/>
    <w:rsid w:val="004C00F4"/>
    <w:rsid w:val="004C06B6"/>
    <w:rsid w:val="004C274A"/>
    <w:rsid w:val="004C2B5F"/>
    <w:rsid w:val="004C410A"/>
    <w:rsid w:val="004C452A"/>
    <w:rsid w:val="004C477A"/>
    <w:rsid w:val="004C480E"/>
    <w:rsid w:val="004C4B4E"/>
    <w:rsid w:val="004C582E"/>
    <w:rsid w:val="004C582F"/>
    <w:rsid w:val="004C5E72"/>
    <w:rsid w:val="004C5ECF"/>
    <w:rsid w:val="004C684F"/>
    <w:rsid w:val="004C7A62"/>
    <w:rsid w:val="004D062E"/>
    <w:rsid w:val="004D0DC8"/>
    <w:rsid w:val="004D1300"/>
    <w:rsid w:val="004D41C0"/>
    <w:rsid w:val="004D5884"/>
    <w:rsid w:val="004D58DF"/>
    <w:rsid w:val="004D5DDD"/>
    <w:rsid w:val="004D5E1F"/>
    <w:rsid w:val="004D5E96"/>
    <w:rsid w:val="004D653A"/>
    <w:rsid w:val="004D719B"/>
    <w:rsid w:val="004D7426"/>
    <w:rsid w:val="004D7754"/>
    <w:rsid w:val="004D7BBB"/>
    <w:rsid w:val="004E0272"/>
    <w:rsid w:val="004E0D19"/>
    <w:rsid w:val="004E100D"/>
    <w:rsid w:val="004E16DA"/>
    <w:rsid w:val="004E28AD"/>
    <w:rsid w:val="004E2A8A"/>
    <w:rsid w:val="004E3208"/>
    <w:rsid w:val="004E32D9"/>
    <w:rsid w:val="004E3E6A"/>
    <w:rsid w:val="004E5445"/>
    <w:rsid w:val="004E56BC"/>
    <w:rsid w:val="004E5EFB"/>
    <w:rsid w:val="004F0D6D"/>
    <w:rsid w:val="004F20CD"/>
    <w:rsid w:val="004F4122"/>
    <w:rsid w:val="004F5B4A"/>
    <w:rsid w:val="004F6039"/>
    <w:rsid w:val="004F6AD8"/>
    <w:rsid w:val="004F6EB0"/>
    <w:rsid w:val="00501CDA"/>
    <w:rsid w:val="00502CFF"/>
    <w:rsid w:val="00502E5A"/>
    <w:rsid w:val="00502ED8"/>
    <w:rsid w:val="00503BB1"/>
    <w:rsid w:val="00503FF6"/>
    <w:rsid w:val="005049CA"/>
    <w:rsid w:val="00504DA2"/>
    <w:rsid w:val="005057FB"/>
    <w:rsid w:val="00505ADD"/>
    <w:rsid w:val="00505D78"/>
    <w:rsid w:val="00506CB4"/>
    <w:rsid w:val="00507331"/>
    <w:rsid w:val="00507B36"/>
    <w:rsid w:val="00510184"/>
    <w:rsid w:val="00510F77"/>
    <w:rsid w:val="00511F0D"/>
    <w:rsid w:val="00512394"/>
    <w:rsid w:val="005126DE"/>
    <w:rsid w:val="00513509"/>
    <w:rsid w:val="00514398"/>
    <w:rsid w:val="005145EB"/>
    <w:rsid w:val="00514DA6"/>
    <w:rsid w:val="00516AD7"/>
    <w:rsid w:val="00516AEF"/>
    <w:rsid w:val="005173DA"/>
    <w:rsid w:val="00517448"/>
    <w:rsid w:val="0052063D"/>
    <w:rsid w:val="005210AB"/>
    <w:rsid w:val="005225DA"/>
    <w:rsid w:val="005233BD"/>
    <w:rsid w:val="00523DFB"/>
    <w:rsid w:val="0052537B"/>
    <w:rsid w:val="00525558"/>
    <w:rsid w:val="00525CBE"/>
    <w:rsid w:val="0052677A"/>
    <w:rsid w:val="00527ABE"/>
    <w:rsid w:val="00530589"/>
    <w:rsid w:val="00530B0F"/>
    <w:rsid w:val="00531085"/>
    <w:rsid w:val="0053139B"/>
    <w:rsid w:val="005315BB"/>
    <w:rsid w:val="00531B7B"/>
    <w:rsid w:val="005329EA"/>
    <w:rsid w:val="00535046"/>
    <w:rsid w:val="005358FB"/>
    <w:rsid w:val="00535D34"/>
    <w:rsid w:val="00536F21"/>
    <w:rsid w:val="00540160"/>
    <w:rsid w:val="005408D7"/>
    <w:rsid w:val="00541113"/>
    <w:rsid w:val="005413F8"/>
    <w:rsid w:val="00541738"/>
    <w:rsid w:val="00541C7A"/>
    <w:rsid w:val="00541E87"/>
    <w:rsid w:val="00542D22"/>
    <w:rsid w:val="00543E65"/>
    <w:rsid w:val="00544D23"/>
    <w:rsid w:val="005457C8"/>
    <w:rsid w:val="00545AEC"/>
    <w:rsid w:val="0054603D"/>
    <w:rsid w:val="0054650E"/>
    <w:rsid w:val="00550BB7"/>
    <w:rsid w:val="00550D93"/>
    <w:rsid w:val="0055149E"/>
    <w:rsid w:val="005516C5"/>
    <w:rsid w:val="0055186E"/>
    <w:rsid w:val="00551A74"/>
    <w:rsid w:val="00552ACE"/>
    <w:rsid w:val="00553633"/>
    <w:rsid w:val="00553ABF"/>
    <w:rsid w:val="00553BD3"/>
    <w:rsid w:val="00553EB7"/>
    <w:rsid w:val="00554855"/>
    <w:rsid w:val="00554AC7"/>
    <w:rsid w:val="00554D38"/>
    <w:rsid w:val="00554E58"/>
    <w:rsid w:val="00556CB0"/>
    <w:rsid w:val="005570A0"/>
    <w:rsid w:val="005577CB"/>
    <w:rsid w:val="0056154E"/>
    <w:rsid w:val="00561985"/>
    <w:rsid w:val="00562C1E"/>
    <w:rsid w:val="005640CF"/>
    <w:rsid w:val="00564806"/>
    <w:rsid w:val="005654CB"/>
    <w:rsid w:val="005659F6"/>
    <w:rsid w:val="00565F08"/>
    <w:rsid w:val="005677DF"/>
    <w:rsid w:val="005702BE"/>
    <w:rsid w:val="00570CF0"/>
    <w:rsid w:val="0057104B"/>
    <w:rsid w:val="0057129F"/>
    <w:rsid w:val="005715D2"/>
    <w:rsid w:val="00573945"/>
    <w:rsid w:val="005751C0"/>
    <w:rsid w:val="005760AE"/>
    <w:rsid w:val="00577805"/>
    <w:rsid w:val="00577841"/>
    <w:rsid w:val="00577B0C"/>
    <w:rsid w:val="00577C7F"/>
    <w:rsid w:val="00580AF5"/>
    <w:rsid w:val="005816F4"/>
    <w:rsid w:val="00582EDC"/>
    <w:rsid w:val="00583023"/>
    <w:rsid w:val="00583780"/>
    <w:rsid w:val="005855FD"/>
    <w:rsid w:val="005869B6"/>
    <w:rsid w:val="00587C4B"/>
    <w:rsid w:val="00587C6E"/>
    <w:rsid w:val="00590B73"/>
    <w:rsid w:val="00591F41"/>
    <w:rsid w:val="00591FBF"/>
    <w:rsid w:val="00593992"/>
    <w:rsid w:val="00594F81"/>
    <w:rsid w:val="00595597"/>
    <w:rsid w:val="00595E9C"/>
    <w:rsid w:val="005963E7"/>
    <w:rsid w:val="00596BF8"/>
    <w:rsid w:val="005A035B"/>
    <w:rsid w:val="005A0975"/>
    <w:rsid w:val="005A13DA"/>
    <w:rsid w:val="005A17E3"/>
    <w:rsid w:val="005A1F78"/>
    <w:rsid w:val="005A1F8D"/>
    <w:rsid w:val="005A22D8"/>
    <w:rsid w:val="005A2830"/>
    <w:rsid w:val="005A3213"/>
    <w:rsid w:val="005A4048"/>
    <w:rsid w:val="005A459C"/>
    <w:rsid w:val="005A4668"/>
    <w:rsid w:val="005A46B4"/>
    <w:rsid w:val="005A4F64"/>
    <w:rsid w:val="005A53E6"/>
    <w:rsid w:val="005A56FF"/>
    <w:rsid w:val="005A65C6"/>
    <w:rsid w:val="005A6642"/>
    <w:rsid w:val="005A7ED2"/>
    <w:rsid w:val="005B142F"/>
    <w:rsid w:val="005B1940"/>
    <w:rsid w:val="005B1F7D"/>
    <w:rsid w:val="005B2BE7"/>
    <w:rsid w:val="005B4547"/>
    <w:rsid w:val="005B5852"/>
    <w:rsid w:val="005B705E"/>
    <w:rsid w:val="005C0182"/>
    <w:rsid w:val="005C1B28"/>
    <w:rsid w:val="005C2204"/>
    <w:rsid w:val="005C24F1"/>
    <w:rsid w:val="005C25B3"/>
    <w:rsid w:val="005C2DA1"/>
    <w:rsid w:val="005C4413"/>
    <w:rsid w:val="005C449D"/>
    <w:rsid w:val="005C535F"/>
    <w:rsid w:val="005C686B"/>
    <w:rsid w:val="005C69C9"/>
    <w:rsid w:val="005C6EBC"/>
    <w:rsid w:val="005C7754"/>
    <w:rsid w:val="005C7C5B"/>
    <w:rsid w:val="005D02E9"/>
    <w:rsid w:val="005D06BC"/>
    <w:rsid w:val="005D07EB"/>
    <w:rsid w:val="005D16D4"/>
    <w:rsid w:val="005D2DC7"/>
    <w:rsid w:val="005D33B8"/>
    <w:rsid w:val="005D3838"/>
    <w:rsid w:val="005D3A9F"/>
    <w:rsid w:val="005D50E9"/>
    <w:rsid w:val="005D5748"/>
    <w:rsid w:val="005D5D66"/>
    <w:rsid w:val="005D7E0C"/>
    <w:rsid w:val="005E0F05"/>
    <w:rsid w:val="005E101C"/>
    <w:rsid w:val="005E10E8"/>
    <w:rsid w:val="005E1991"/>
    <w:rsid w:val="005E28CC"/>
    <w:rsid w:val="005E2A17"/>
    <w:rsid w:val="005E3705"/>
    <w:rsid w:val="005E4BCD"/>
    <w:rsid w:val="005E4DFC"/>
    <w:rsid w:val="005E544F"/>
    <w:rsid w:val="005E591F"/>
    <w:rsid w:val="005E6E10"/>
    <w:rsid w:val="005E7ED0"/>
    <w:rsid w:val="005F02B7"/>
    <w:rsid w:val="005F0A56"/>
    <w:rsid w:val="005F45E8"/>
    <w:rsid w:val="005F5158"/>
    <w:rsid w:val="005F620B"/>
    <w:rsid w:val="005F62DB"/>
    <w:rsid w:val="005F642C"/>
    <w:rsid w:val="005F65B4"/>
    <w:rsid w:val="005F6BDA"/>
    <w:rsid w:val="006003E2"/>
    <w:rsid w:val="00600907"/>
    <w:rsid w:val="0060191A"/>
    <w:rsid w:val="006029B1"/>
    <w:rsid w:val="006040E4"/>
    <w:rsid w:val="00604B88"/>
    <w:rsid w:val="006059D8"/>
    <w:rsid w:val="00605D7A"/>
    <w:rsid w:val="00607DDC"/>
    <w:rsid w:val="00610971"/>
    <w:rsid w:val="006121E6"/>
    <w:rsid w:val="00612582"/>
    <w:rsid w:val="0061274E"/>
    <w:rsid w:val="0061315C"/>
    <w:rsid w:val="0061392C"/>
    <w:rsid w:val="00613F15"/>
    <w:rsid w:val="00614CE2"/>
    <w:rsid w:val="006152D2"/>
    <w:rsid w:val="00615563"/>
    <w:rsid w:val="00616992"/>
    <w:rsid w:val="006202E5"/>
    <w:rsid w:val="006207FA"/>
    <w:rsid w:val="00620B34"/>
    <w:rsid w:val="00620D41"/>
    <w:rsid w:val="0062149D"/>
    <w:rsid w:val="006230E5"/>
    <w:rsid w:val="00623318"/>
    <w:rsid w:val="00623369"/>
    <w:rsid w:val="00623688"/>
    <w:rsid w:val="006237C2"/>
    <w:rsid w:val="00623937"/>
    <w:rsid w:val="00624722"/>
    <w:rsid w:val="00625115"/>
    <w:rsid w:val="00625771"/>
    <w:rsid w:val="006257CB"/>
    <w:rsid w:val="00626354"/>
    <w:rsid w:val="0062762A"/>
    <w:rsid w:val="0062784C"/>
    <w:rsid w:val="0063010E"/>
    <w:rsid w:val="0063068D"/>
    <w:rsid w:val="0063087F"/>
    <w:rsid w:val="00630A6F"/>
    <w:rsid w:val="00630B79"/>
    <w:rsid w:val="00631987"/>
    <w:rsid w:val="00632A8F"/>
    <w:rsid w:val="00633498"/>
    <w:rsid w:val="00633C1A"/>
    <w:rsid w:val="00633D00"/>
    <w:rsid w:val="00633DEE"/>
    <w:rsid w:val="0063555F"/>
    <w:rsid w:val="00635D1D"/>
    <w:rsid w:val="00635D98"/>
    <w:rsid w:val="0063618F"/>
    <w:rsid w:val="006368F1"/>
    <w:rsid w:val="00636D51"/>
    <w:rsid w:val="00636FAB"/>
    <w:rsid w:val="00640CD0"/>
    <w:rsid w:val="00640F71"/>
    <w:rsid w:val="00642BCE"/>
    <w:rsid w:val="006438DA"/>
    <w:rsid w:val="006442EF"/>
    <w:rsid w:val="00645227"/>
    <w:rsid w:val="0064587A"/>
    <w:rsid w:val="00646339"/>
    <w:rsid w:val="00647202"/>
    <w:rsid w:val="00647C6D"/>
    <w:rsid w:val="00650B1E"/>
    <w:rsid w:val="00651523"/>
    <w:rsid w:val="00651C19"/>
    <w:rsid w:val="00651D9C"/>
    <w:rsid w:val="00651DE7"/>
    <w:rsid w:val="0065223D"/>
    <w:rsid w:val="006534DC"/>
    <w:rsid w:val="006539FA"/>
    <w:rsid w:val="00655127"/>
    <w:rsid w:val="00655544"/>
    <w:rsid w:val="00655AFD"/>
    <w:rsid w:val="00655D8B"/>
    <w:rsid w:val="006565E6"/>
    <w:rsid w:val="00656E83"/>
    <w:rsid w:val="00660229"/>
    <w:rsid w:val="00660752"/>
    <w:rsid w:val="00661AD3"/>
    <w:rsid w:val="00661E83"/>
    <w:rsid w:val="006620B5"/>
    <w:rsid w:val="006621F6"/>
    <w:rsid w:val="00662B2A"/>
    <w:rsid w:val="00663027"/>
    <w:rsid w:val="0066311E"/>
    <w:rsid w:val="00664700"/>
    <w:rsid w:val="00665A17"/>
    <w:rsid w:val="0066720B"/>
    <w:rsid w:val="0066747F"/>
    <w:rsid w:val="00667941"/>
    <w:rsid w:val="00670F48"/>
    <w:rsid w:val="00671974"/>
    <w:rsid w:val="0067242F"/>
    <w:rsid w:val="00672B32"/>
    <w:rsid w:val="00672BF0"/>
    <w:rsid w:val="00672F2E"/>
    <w:rsid w:val="00673ECF"/>
    <w:rsid w:val="00675377"/>
    <w:rsid w:val="006761F9"/>
    <w:rsid w:val="00677075"/>
    <w:rsid w:val="006772E4"/>
    <w:rsid w:val="00677DEB"/>
    <w:rsid w:val="006810D3"/>
    <w:rsid w:val="00681CBB"/>
    <w:rsid w:val="00682730"/>
    <w:rsid w:val="00683A14"/>
    <w:rsid w:val="006845E7"/>
    <w:rsid w:val="00684F9F"/>
    <w:rsid w:val="00685C3E"/>
    <w:rsid w:val="00686521"/>
    <w:rsid w:val="00690842"/>
    <w:rsid w:val="00690EA0"/>
    <w:rsid w:val="00692043"/>
    <w:rsid w:val="00693300"/>
    <w:rsid w:val="00694D7A"/>
    <w:rsid w:val="00695512"/>
    <w:rsid w:val="00697444"/>
    <w:rsid w:val="00697D69"/>
    <w:rsid w:val="00697E6D"/>
    <w:rsid w:val="006A061A"/>
    <w:rsid w:val="006A1032"/>
    <w:rsid w:val="006A2848"/>
    <w:rsid w:val="006A5796"/>
    <w:rsid w:val="006A63E2"/>
    <w:rsid w:val="006A77C1"/>
    <w:rsid w:val="006A7F0F"/>
    <w:rsid w:val="006B0CEB"/>
    <w:rsid w:val="006B24E8"/>
    <w:rsid w:val="006B373C"/>
    <w:rsid w:val="006B3C5B"/>
    <w:rsid w:val="006B4797"/>
    <w:rsid w:val="006C08E5"/>
    <w:rsid w:val="006C094F"/>
    <w:rsid w:val="006C0FC9"/>
    <w:rsid w:val="006C1132"/>
    <w:rsid w:val="006C1532"/>
    <w:rsid w:val="006C179B"/>
    <w:rsid w:val="006C1AC1"/>
    <w:rsid w:val="006C2943"/>
    <w:rsid w:val="006C4F36"/>
    <w:rsid w:val="006C56A1"/>
    <w:rsid w:val="006C63B0"/>
    <w:rsid w:val="006C6D49"/>
    <w:rsid w:val="006C75E2"/>
    <w:rsid w:val="006D12E7"/>
    <w:rsid w:val="006D13CB"/>
    <w:rsid w:val="006D2783"/>
    <w:rsid w:val="006D32BC"/>
    <w:rsid w:val="006D3987"/>
    <w:rsid w:val="006D3C10"/>
    <w:rsid w:val="006D460C"/>
    <w:rsid w:val="006D6786"/>
    <w:rsid w:val="006D67EC"/>
    <w:rsid w:val="006D68FB"/>
    <w:rsid w:val="006D7112"/>
    <w:rsid w:val="006E0476"/>
    <w:rsid w:val="006E0638"/>
    <w:rsid w:val="006E0E3F"/>
    <w:rsid w:val="006E1455"/>
    <w:rsid w:val="006E1D41"/>
    <w:rsid w:val="006E1F34"/>
    <w:rsid w:val="006E29B3"/>
    <w:rsid w:val="006E2B41"/>
    <w:rsid w:val="006E2EEF"/>
    <w:rsid w:val="006E3F48"/>
    <w:rsid w:val="006E4B4F"/>
    <w:rsid w:val="006E5080"/>
    <w:rsid w:val="006E514A"/>
    <w:rsid w:val="006E5B32"/>
    <w:rsid w:val="006E6F68"/>
    <w:rsid w:val="006E7A1D"/>
    <w:rsid w:val="006F0625"/>
    <w:rsid w:val="006F1581"/>
    <w:rsid w:val="006F2570"/>
    <w:rsid w:val="006F2B6A"/>
    <w:rsid w:val="006F3107"/>
    <w:rsid w:val="006F41D6"/>
    <w:rsid w:val="006F45BB"/>
    <w:rsid w:val="006F469A"/>
    <w:rsid w:val="006F5244"/>
    <w:rsid w:val="006F5257"/>
    <w:rsid w:val="006F58E2"/>
    <w:rsid w:val="006F628A"/>
    <w:rsid w:val="006F6661"/>
    <w:rsid w:val="006F792B"/>
    <w:rsid w:val="007003F3"/>
    <w:rsid w:val="00700E7D"/>
    <w:rsid w:val="00701A17"/>
    <w:rsid w:val="00702022"/>
    <w:rsid w:val="007024A4"/>
    <w:rsid w:val="00704393"/>
    <w:rsid w:val="007048C6"/>
    <w:rsid w:val="00704C45"/>
    <w:rsid w:val="00705984"/>
    <w:rsid w:val="00705B8B"/>
    <w:rsid w:val="00705B8E"/>
    <w:rsid w:val="0070624A"/>
    <w:rsid w:val="00706810"/>
    <w:rsid w:val="00706AF1"/>
    <w:rsid w:val="00706D0B"/>
    <w:rsid w:val="00707A5F"/>
    <w:rsid w:val="00711347"/>
    <w:rsid w:val="0071262D"/>
    <w:rsid w:val="0071459A"/>
    <w:rsid w:val="007148EF"/>
    <w:rsid w:val="00715718"/>
    <w:rsid w:val="007164A4"/>
    <w:rsid w:val="007165EC"/>
    <w:rsid w:val="007167F7"/>
    <w:rsid w:val="0071710E"/>
    <w:rsid w:val="00717F9A"/>
    <w:rsid w:val="007201EA"/>
    <w:rsid w:val="00720CF6"/>
    <w:rsid w:val="00720FC1"/>
    <w:rsid w:val="0072184B"/>
    <w:rsid w:val="0072283D"/>
    <w:rsid w:val="0072291C"/>
    <w:rsid w:val="00722AE6"/>
    <w:rsid w:val="00724385"/>
    <w:rsid w:val="00724C1B"/>
    <w:rsid w:val="0072528F"/>
    <w:rsid w:val="0072547C"/>
    <w:rsid w:val="007255BC"/>
    <w:rsid w:val="00726790"/>
    <w:rsid w:val="00726B1A"/>
    <w:rsid w:val="00727065"/>
    <w:rsid w:val="0073097B"/>
    <w:rsid w:val="00731355"/>
    <w:rsid w:val="00731437"/>
    <w:rsid w:val="0073212E"/>
    <w:rsid w:val="0073236B"/>
    <w:rsid w:val="007331F3"/>
    <w:rsid w:val="00733D02"/>
    <w:rsid w:val="00734E5A"/>
    <w:rsid w:val="00735149"/>
    <w:rsid w:val="00736422"/>
    <w:rsid w:val="007365AE"/>
    <w:rsid w:val="007378AB"/>
    <w:rsid w:val="00740F94"/>
    <w:rsid w:val="00742091"/>
    <w:rsid w:val="00742CFA"/>
    <w:rsid w:val="00742D04"/>
    <w:rsid w:val="00743172"/>
    <w:rsid w:val="0074336E"/>
    <w:rsid w:val="00744A46"/>
    <w:rsid w:val="00745930"/>
    <w:rsid w:val="00745B43"/>
    <w:rsid w:val="00745DCF"/>
    <w:rsid w:val="0074656F"/>
    <w:rsid w:val="0074661C"/>
    <w:rsid w:val="00746D27"/>
    <w:rsid w:val="00747050"/>
    <w:rsid w:val="00747286"/>
    <w:rsid w:val="00747424"/>
    <w:rsid w:val="0075051E"/>
    <w:rsid w:val="0075126C"/>
    <w:rsid w:val="007523AE"/>
    <w:rsid w:val="00752735"/>
    <w:rsid w:val="007529BC"/>
    <w:rsid w:val="00755B61"/>
    <w:rsid w:val="00756BAF"/>
    <w:rsid w:val="00756F4A"/>
    <w:rsid w:val="007576A7"/>
    <w:rsid w:val="007620BA"/>
    <w:rsid w:val="00763D2E"/>
    <w:rsid w:val="00763EC8"/>
    <w:rsid w:val="00764876"/>
    <w:rsid w:val="007648EE"/>
    <w:rsid w:val="00764F72"/>
    <w:rsid w:val="007667DD"/>
    <w:rsid w:val="00766EE4"/>
    <w:rsid w:val="007671D9"/>
    <w:rsid w:val="007675D7"/>
    <w:rsid w:val="00767DF8"/>
    <w:rsid w:val="00770591"/>
    <w:rsid w:val="007709B5"/>
    <w:rsid w:val="00771A91"/>
    <w:rsid w:val="00773B1A"/>
    <w:rsid w:val="007743D3"/>
    <w:rsid w:val="007746CC"/>
    <w:rsid w:val="00775D4E"/>
    <w:rsid w:val="00777524"/>
    <w:rsid w:val="007778A2"/>
    <w:rsid w:val="00780F83"/>
    <w:rsid w:val="00781045"/>
    <w:rsid w:val="0078145E"/>
    <w:rsid w:val="00782221"/>
    <w:rsid w:val="00782DEF"/>
    <w:rsid w:val="00783048"/>
    <w:rsid w:val="00783243"/>
    <w:rsid w:val="0078390C"/>
    <w:rsid w:val="00783A4B"/>
    <w:rsid w:val="0078414D"/>
    <w:rsid w:val="00784A4B"/>
    <w:rsid w:val="00784F55"/>
    <w:rsid w:val="00785C39"/>
    <w:rsid w:val="007905B7"/>
    <w:rsid w:val="00790A34"/>
    <w:rsid w:val="00791582"/>
    <w:rsid w:val="00791F46"/>
    <w:rsid w:val="00792036"/>
    <w:rsid w:val="007931A4"/>
    <w:rsid w:val="007931AB"/>
    <w:rsid w:val="00793FD2"/>
    <w:rsid w:val="007947F2"/>
    <w:rsid w:val="00794BC1"/>
    <w:rsid w:val="007959BE"/>
    <w:rsid w:val="00796A55"/>
    <w:rsid w:val="00796CC5"/>
    <w:rsid w:val="007977F7"/>
    <w:rsid w:val="007A3935"/>
    <w:rsid w:val="007A487D"/>
    <w:rsid w:val="007A6A5A"/>
    <w:rsid w:val="007B0210"/>
    <w:rsid w:val="007B12B0"/>
    <w:rsid w:val="007B26DD"/>
    <w:rsid w:val="007B39D2"/>
    <w:rsid w:val="007B4145"/>
    <w:rsid w:val="007B6CF0"/>
    <w:rsid w:val="007B6EB7"/>
    <w:rsid w:val="007C1299"/>
    <w:rsid w:val="007C14F2"/>
    <w:rsid w:val="007C1956"/>
    <w:rsid w:val="007C2A68"/>
    <w:rsid w:val="007C2AC9"/>
    <w:rsid w:val="007C2B4E"/>
    <w:rsid w:val="007C34F4"/>
    <w:rsid w:val="007C3A14"/>
    <w:rsid w:val="007C48BD"/>
    <w:rsid w:val="007C5901"/>
    <w:rsid w:val="007C69F1"/>
    <w:rsid w:val="007C6E54"/>
    <w:rsid w:val="007C6E76"/>
    <w:rsid w:val="007C6F1C"/>
    <w:rsid w:val="007C782B"/>
    <w:rsid w:val="007C7A72"/>
    <w:rsid w:val="007C7F7E"/>
    <w:rsid w:val="007D0037"/>
    <w:rsid w:val="007D0C88"/>
    <w:rsid w:val="007D118D"/>
    <w:rsid w:val="007D13C9"/>
    <w:rsid w:val="007D1B3C"/>
    <w:rsid w:val="007D2861"/>
    <w:rsid w:val="007D2D13"/>
    <w:rsid w:val="007D39E5"/>
    <w:rsid w:val="007D4A98"/>
    <w:rsid w:val="007D4C07"/>
    <w:rsid w:val="007D5B2C"/>
    <w:rsid w:val="007D770E"/>
    <w:rsid w:val="007E0B08"/>
    <w:rsid w:val="007E100C"/>
    <w:rsid w:val="007E178C"/>
    <w:rsid w:val="007E32E7"/>
    <w:rsid w:val="007E3505"/>
    <w:rsid w:val="007E3CEF"/>
    <w:rsid w:val="007E3D09"/>
    <w:rsid w:val="007E43A6"/>
    <w:rsid w:val="007E4737"/>
    <w:rsid w:val="007E4AE1"/>
    <w:rsid w:val="007E4FD2"/>
    <w:rsid w:val="007E5054"/>
    <w:rsid w:val="007E54A0"/>
    <w:rsid w:val="007E68E5"/>
    <w:rsid w:val="007F0515"/>
    <w:rsid w:val="007F0591"/>
    <w:rsid w:val="007F0C45"/>
    <w:rsid w:val="007F1A37"/>
    <w:rsid w:val="007F1BBA"/>
    <w:rsid w:val="007F1F05"/>
    <w:rsid w:val="007F26EE"/>
    <w:rsid w:val="007F475F"/>
    <w:rsid w:val="007F7156"/>
    <w:rsid w:val="008003F2"/>
    <w:rsid w:val="00800538"/>
    <w:rsid w:val="00800AA7"/>
    <w:rsid w:val="00800C43"/>
    <w:rsid w:val="00800CF8"/>
    <w:rsid w:val="00803ACB"/>
    <w:rsid w:val="00804030"/>
    <w:rsid w:val="00804C85"/>
    <w:rsid w:val="00805323"/>
    <w:rsid w:val="008059A0"/>
    <w:rsid w:val="00805A62"/>
    <w:rsid w:val="00805AE1"/>
    <w:rsid w:val="00805B88"/>
    <w:rsid w:val="00807DA7"/>
    <w:rsid w:val="008101EE"/>
    <w:rsid w:val="0081174D"/>
    <w:rsid w:val="00812156"/>
    <w:rsid w:val="008122D5"/>
    <w:rsid w:val="00813133"/>
    <w:rsid w:val="0081387B"/>
    <w:rsid w:val="00815E11"/>
    <w:rsid w:val="00816656"/>
    <w:rsid w:val="00816BB8"/>
    <w:rsid w:val="00817D92"/>
    <w:rsid w:val="00820861"/>
    <w:rsid w:val="0082086E"/>
    <w:rsid w:val="00820C68"/>
    <w:rsid w:val="00821309"/>
    <w:rsid w:val="00821447"/>
    <w:rsid w:val="00821488"/>
    <w:rsid w:val="00822125"/>
    <w:rsid w:val="00822E79"/>
    <w:rsid w:val="00823559"/>
    <w:rsid w:val="008235EE"/>
    <w:rsid w:val="00823675"/>
    <w:rsid w:val="00823764"/>
    <w:rsid w:val="008241EE"/>
    <w:rsid w:val="008245FA"/>
    <w:rsid w:val="00824902"/>
    <w:rsid w:val="008272ED"/>
    <w:rsid w:val="008273B1"/>
    <w:rsid w:val="008275B5"/>
    <w:rsid w:val="00830DD1"/>
    <w:rsid w:val="00831445"/>
    <w:rsid w:val="00832754"/>
    <w:rsid w:val="008336AF"/>
    <w:rsid w:val="008338AC"/>
    <w:rsid w:val="00834A19"/>
    <w:rsid w:val="00834C77"/>
    <w:rsid w:val="0083569F"/>
    <w:rsid w:val="008369AB"/>
    <w:rsid w:val="00840AF8"/>
    <w:rsid w:val="00842B6E"/>
    <w:rsid w:val="00842CE9"/>
    <w:rsid w:val="00843071"/>
    <w:rsid w:val="00843B50"/>
    <w:rsid w:val="00844466"/>
    <w:rsid w:val="008447E6"/>
    <w:rsid w:val="00845B63"/>
    <w:rsid w:val="00846A36"/>
    <w:rsid w:val="00847C0B"/>
    <w:rsid w:val="00847D6F"/>
    <w:rsid w:val="00850BD8"/>
    <w:rsid w:val="00850C29"/>
    <w:rsid w:val="00850F90"/>
    <w:rsid w:val="00851306"/>
    <w:rsid w:val="00851602"/>
    <w:rsid w:val="00851BD1"/>
    <w:rsid w:val="008541AB"/>
    <w:rsid w:val="008545D1"/>
    <w:rsid w:val="00854AAB"/>
    <w:rsid w:val="00854EB5"/>
    <w:rsid w:val="00856C2F"/>
    <w:rsid w:val="008574B9"/>
    <w:rsid w:val="008574D1"/>
    <w:rsid w:val="0085784C"/>
    <w:rsid w:val="00860287"/>
    <w:rsid w:val="00860B25"/>
    <w:rsid w:val="00860EF7"/>
    <w:rsid w:val="008619CE"/>
    <w:rsid w:val="0086262C"/>
    <w:rsid w:val="00864212"/>
    <w:rsid w:val="008642B1"/>
    <w:rsid w:val="00866E4F"/>
    <w:rsid w:val="00870A24"/>
    <w:rsid w:val="00870FCC"/>
    <w:rsid w:val="00872836"/>
    <w:rsid w:val="00872A1B"/>
    <w:rsid w:val="00872D95"/>
    <w:rsid w:val="0087342F"/>
    <w:rsid w:val="0087406B"/>
    <w:rsid w:val="00874191"/>
    <w:rsid w:val="00874733"/>
    <w:rsid w:val="008759D7"/>
    <w:rsid w:val="00875D84"/>
    <w:rsid w:val="00876280"/>
    <w:rsid w:val="00876B3E"/>
    <w:rsid w:val="00877064"/>
    <w:rsid w:val="00877F2A"/>
    <w:rsid w:val="008806A6"/>
    <w:rsid w:val="00881134"/>
    <w:rsid w:val="0088211F"/>
    <w:rsid w:val="008825CC"/>
    <w:rsid w:val="00882660"/>
    <w:rsid w:val="00883097"/>
    <w:rsid w:val="00883292"/>
    <w:rsid w:val="00883386"/>
    <w:rsid w:val="00883696"/>
    <w:rsid w:val="00887675"/>
    <w:rsid w:val="008879F9"/>
    <w:rsid w:val="00887E32"/>
    <w:rsid w:val="00890355"/>
    <w:rsid w:val="008906BE"/>
    <w:rsid w:val="00891A2E"/>
    <w:rsid w:val="0089204D"/>
    <w:rsid w:val="0089250A"/>
    <w:rsid w:val="0089265F"/>
    <w:rsid w:val="00894DDA"/>
    <w:rsid w:val="00894F38"/>
    <w:rsid w:val="0089556F"/>
    <w:rsid w:val="00896BC0"/>
    <w:rsid w:val="00896FA4"/>
    <w:rsid w:val="00897420"/>
    <w:rsid w:val="00897467"/>
    <w:rsid w:val="008A223B"/>
    <w:rsid w:val="008A28A5"/>
    <w:rsid w:val="008A2903"/>
    <w:rsid w:val="008A32AA"/>
    <w:rsid w:val="008A3550"/>
    <w:rsid w:val="008A3A2D"/>
    <w:rsid w:val="008A3FA1"/>
    <w:rsid w:val="008A49A3"/>
    <w:rsid w:val="008A4DAE"/>
    <w:rsid w:val="008A4EBA"/>
    <w:rsid w:val="008A6C20"/>
    <w:rsid w:val="008A6EB9"/>
    <w:rsid w:val="008A718C"/>
    <w:rsid w:val="008A7901"/>
    <w:rsid w:val="008A7FA8"/>
    <w:rsid w:val="008B00CC"/>
    <w:rsid w:val="008B0318"/>
    <w:rsid w:val="008B1288"/>
    <w:rsid w:val="008B132F"/>
    <w:rsid w:val="008B1AC6"/>
    <w:rsid w:val="008B2163"/>
    <w:rsid w:val="008B4109"/>
    <w:rsid w:val="008B5AA9"/>
    <w:rsid w:val="008B600D"/>
    <w:rsid w:val="008B6BB0"/>
    <w:rsid w:val="008C0045"/>
    <w:rsid w:val="008C05E5"/>
    <w:rsid w:val="008C0F32"/>
    <w:rsid w:val="008C2253"/>
    <w:rsid w:val="008C285A"/>
    <w:rsid w:val="008C2A5B"/>
    <w:rsid w:val="008C2EA2"/>
    <w:rsid w:val="008C33C6"/>
    <w:rsid w:val="008C361C"/>
    <w:rsid w:val="008C45C7"/>
    <w:rsid w:val="008C5876"/>
    <w:rsid w:val="008C60DB"/>
    <w:rsid w:val="008D0815"/>
    <w:rsid w:val="008D29A9"/>
    <w:rsid w:val="008D3927"/>
    <w:rsid w:val="008D3BCF"/>
    <w:rsid w:val="008D3CCF"/>
    <w:rsid w:val="008D3EF9"/>
    <w:rsid w:val="008D4207"/>
    <w:rsid w:val="008E0470"/>
    <w:rsid w:val="008E5587"/>
    <w:rsid w:val="008E7BE9"/>
    <w:rsid w:val="008F25A6"/>
    <w:rsid w:val="008F434D"/>
    <w:rsid w:val="008F456F"/>
    <w:rsid w:val="008F58C1"/>
    <w:rsid w:val="008F65B9"/>
    <w:rsid w:val="008F66E2"/>
    <w:rsid w:val="008F691C"/>
    <w:rsid w:val="008F70D6"/>
    <w:rsid w:val="008F794E"/>
    <w:rsid w:val="008F7DB5"/>
    <w:rsid w:val="00900471"/>
    <w:rsid w:val="0090130F"/>
    <w:rsid w:val="009018AD"/>
    <w:rsid w:val="00901953"/>
    <w:rsid w:val="00901F8F"/>
    <w:rsid w:val="00902682"/>
    <w:rsid w:val="00902D23"/>
    <w:rsid w:val="00903C13"/>
    <w:rsid w:val="009040CB"/>
    <w:rsid w:val="00905502"/>
    <w:rsid w:val="0090552E"/>
    <w:rsid w:val="009060A7"/>
    <w:rsid w:val="009061F3"/>
    <w:rsid w:val="00906426"/>
    <w:rsid w:val="00906C30"/>
    <w:rsid w:val="00906D1E"/>
    <w:rsid w:val="0090739F"/>
    <w:rsid w:val="0091038E"/>
    <w:rsid w:val="009104B8"/>
    <w:rsid w:val="00911CE6"/>
    <w:rsid w:val="00912822"/>
    <w:rsid w:val="00913636"/>
    <w:rsid w:val="00913BDE"/>
    <w:rsid w:val="009165B3"/>
    <w:rsid w:val="009201B4"/>
    <w:rsid w:val="00922081"/>
    <w:rsid w:val="00922BA0"/>
    <w:rsid w:val="0092409F"/>
    <w:rsid w:val="009251C8"/>
    <w:rsid w:val="009255A6"/>
    <w:rsid w:val="00927C4C"/>
    <w:rsid w:val="009304A4"/>
    <w:rsid w:val="00930FD1"/>
    <w:rsid w:val="00931671"/>
    <w:rsid w:val="0093216B"/>
    <w:rsid w:val="0093354B"/>
    <w:rsid w:val="0093496D"/>
    <w:rsid w:val="00934B6C"/>
    <w:rsid w:val="0093525F"/>
    <w:rsid w:val="00935A6E"/>
    <w:rsid w:val="0093627A"/>
    <w:rsid w:val="00936A90"/>
    <w:rsid w:val="00936C59"/>
    <w:rsid w:val="00937FC6"/>
    <w:rsid w:val="00940163"/>
    <w:rsid w:val="00940CB3"/>
    <w:rsid w:val="00941351"/>
    <w:rsid w:val="009416EB"/>
    <w:rsid w:val="009417BD"/>
    <w:rsid w:val="00942181"/>
    <w:rsid w:val="00942B46"/>
    <w:rsid w:val="0094330C"/>
    <w:rsid w:val="0094440E"/>
    <w:rsid w:val="0094510C"/>
    <w:rsid w:val="009462DF"/>
    <w:rsid w:val="009469D2"/>
    <w:rsid w:val="009469D7"/>
    <w:rsid w:val="009476B8"/>
    <w:rsid w:val="00947A43"/>
    <w:rsid w:val="00950065"/>
    <w:rsid w:val="009504F9"/>
    <w:rsid w:val="009506EA"/>
    <w:rsid w:val="00950B2E"/>
    <w:rsid w:val="009516CA"/>
    <w:rsid w:val="009517EF"/>
    <w:rsid w:val="00952C39"/>
    <w:rsid w:val="00955234"/>
    <w:rsid w:val="00955D3E"/>
    <w:rsid w:val="0096055E"/>
    <w:rsid w:val="00960CAB"/>
    <w:rsid w:val="009611BB"/>
    <w:rsid w:val="0096138F"/>
    <w:rsid w:val="009619A9"/>
    <w:rsid w:val="00961F97"/>
    <w:rsid w:val="00962A5A"/>
    <w:rsid w:val="009631EA"/>
    <w:rsid w:val="009660EE"/>
    <w:rsid w:val="009668A9"/>
    <w:rsid w:val="0096700C"/>
    <w:rsid w:val="00967A9F"/>
    <w:rsid w:val="0097025F"/>
    <w:rsid w:val="009703C7"/>
    <w:rsid w:val="00970607"/>
    <w:rsid w:val="009711B1"/>
    <w:rsid w:val="00971D4C"/>
    <w:rsid w:val="00972217"/>
    <w:rsid w:val="00972AB2"/>
    <w:rsid w:val="00972BFA"/>
    <w:rsid w:val="0097340C"/>
    <w:rsid w:val="00973B35"/>
    <w:rsid w:val="0097415A"/>
    <w:rsid w:val="00975673"/>
    <w:rsid w:val="00975B19"/>
    <w:rsid w:val="00975E46"/>
    <w:rsid w:val="009769DD"/>
    <w:rsid w:val="00976C14"/>
    <w:rsid w:val="00977E0E"/>
    <w:rsid w:val="00980237"/>
    <w:rsid w:val="0098167A"/>
    <w:rsid w:val="00983B78"/>
    <w:rsid w:val="009869EF"/>
    <w:rsid w:val="00986C31"/>
    <w:rsid w:val="009875E0"/>
    <w:rsid w:val="00987F09"/>
    <w:rsid w:val="00990E81"/>
    <w:rsid w:val="00991410"/>
    <w:rsid w:val="00991739"/>
    <w:rsid w:val="0099293E"/>
    <w:rsid w:val="00993127"/>
    <w:rsid w:val="00993820"/>
    <w:rsid w:val="00993C40"/>
    <w:rsid w:val="0099450B"/>
    <w:rsid w:val="0099478F"/>
    <w:rsid w:val="00994F40"/>
    <w:rsid w:val="00995945"/>
    <w:rsid w:val="00995B7C"/>
    <w:rsid w:val="009A0C1E"/>
    <w:rsid w:val="009A0EA2"/>
    <w:rsid w:val="009A23D3"/>
    <w:rsid w:val="009A2C68"/>
    <w:rsid w:val="009A6D96"/>
    <w:rsid w:val="009A782D"/>
    <w:rsid w:val="009A7A73"/>
    <w:rsid w:val="009A7B8F"/>
    <w:rsid w:val="009B08BA"/>
    <w:rsid w:val="009B10D5"/>
    <w:rsid w:val="009B1567"/>
    <w:rsid w:val="009B1F6E"/>
    <w:rsid w:val="009B3685"/>
    <w:rsid w:val="009B3B12"/>
    <w:rsid w:val="009B3C09"/>
    <w:rsid w:val="009B4161"/>
    <w:rsid w:val="009B681F"/>
    <w:rsid w:val="009B7596"/>
    <w:rsid w:val="009B7E63"/>
    <w:rsid w:val="009B7EFE"/>
    <w:rsid w:val="009C0216"/>
    <w:rsid w:val="009C277B"/>
    <w:rsid w:val="009C2B18"/>
    <w:rsid w:val="009C2CA8"/>
    <w:rsid w:val="009C450F"/>
    <w:rsid w:val="009C61C4"/>
    <w:rsid w:val="009C6D4F"/>
    <w:rsid w:val="009C7D2B"/>
    <w:rsid w:val="009D1B92"/>
    <w:rsid w:val="009D1F0B"/>
    <w:rsid w:val="009D307E"/>
    <w:rsid w:val="009D325D"/>
    <w:rsid w:val="009D365D"/>
    <w:rsid w:val="009D5F3B"/>
    <w:rsid w:val="009D7292"/>
    <w:rsid w:val="009D76F5"/>
    <w:rsid w:val="009E040F"/>
    <w:rsid w:val="009E1B32"/>
    <w:rsid w:val="009E23B6"/>
    <w:rsid w:val="009E2497"/>
    <w:rsid w:val="009E2616"/>
    <w:rsid w:val="009E3407"/>
    <w:rsid w:val="009E356C"/>
    <w:rsid w:val="009E3631"/>
    <w:rsid w:val="009E4DC8"/>
    <w:rsid w:val="009E58B1"/>
    <w:rsid w:val="009F0AA8"/>
    <w:rsid w:val="009F1A7A"/>
    <w:rsid w:val="009F1E69"/>
    <w:rsid w:val="009F3DB0"/>
    <w:rsid w:val="009F6854"/>
    <w:rsid w:val="009F6B8D"/>
    <w:rsid w:val="009F6D03"/>
    <w:rsid w:val="009F6FBB"/>
    <w:rsid w:val="009F7689"/>
    <w:rsid w:val="00A004B6"/>
    <w:rsid w:val="00A00685"/>
    <w:rsid w:val="00A01117"/>
    <w:rsid w:val="00A02423"/>
    <w:rsid w:val="00A0306E"/>
    <w:rsid w:val="00A032FA"/>
    <w:rsid w:val="00A039A2"/>
    <w:rsid w:val="00A03D77"/>
    <w:rsid w:val="00A03DC3"/>
    <w:rsid w:val="00A03EB0"/>
    <w:rsid w:val="00A04092"/>
    <w:rsid w:val="00A0460A"/>
    <w:rsid w:val="00A04D26"/>
    <w:rsid w:val="00A04E15"/>
    <w:rsid w:val="00A05B96"/>
    <w:rsid w:val="00A05E9A"/>
    <w:rsid w:val="00A05F5D"/>
    <w:rsid w:val="00A066CB"/>
    <w:rsid w:val="00A07B91"/>
    <w:rsid w:val="00A07F60"/>
    <w:rsid w:val="00A083FA"/>
    <w:rsid w:val="00A11001"/>
    <w:rsid w:val="00A12458"/>
    <w:rsid w:val="00A152A5"/>
    <w:rsid w:val="00A15347"/>
    <w:rsid w:val="00A154DD"/>
    <w:rsid w:val="00A173CC"/>
    <w:rsid w:val="00A174E6"/>
    <w:rsid w:val="00A17DE0"/>
    <w:rsid w:val="00A17E5D"/>
    <w:rsid w:val="00A17E7A"/>
    <w:rsid w:val="00A20419"/>
    <w:rsid w:val="00A21742"/>
    <w:rsid w:val="00A22846"/>
    <w:rsid w:val="00A22998"/>
    <w:rsid w:val="00A234A2"/>
    <w:rsid w:val="00A23AFF"/>
    <w:rsid w:val="00A249D2"/>
    <w:rsid w:val="00A2506B"/>
    <w:rsid w:val="00A25128"/>
    <w:rsid w:val="00A25516"/>
    <w:rsid w:val="00A257B2"/>
    <w:rsid w:val="00A25BD8"/>
    <w:rsid w:val="00A2728A"/>
    <w:rsid w:val="00A3078E"/>
    <w:rsid w:val="00A31AFF"/>
    <w:rsid w:val="00A33419"/>
    <w:rsid w:val="00A34738"/>
    <w:rsid w:val="00A35507"/>
    <w:rsid w:val="00A356D1"/>
    <w:rsid w:val="00A35D75"/>
    <w:rsid w:val="00A4070B"/>
    <w:rsid w:val="00A407A0"/>
    <w:rsid w:val="00A41269"/>
    <w:rsid w:val="00A4155A"/>
    <w:rsid w:val="00A42291"/>
    <w:rsid w:val="00A4230D"/>
    <w:rsid w:val="00A43774"/>
    <w:rsid w:val="00A452EE"/>
    <w:rsid w:val="00A45970"/>
    <w:rsid w:val="00A472B0"/>
    <w:rsid w:val="00A47DC2"/>
    <w:rsid w:val="00A47F65"/>
    <w:rsid w:val="00A50045"/>
    <w:rsid w:val="00A50BF7"/>
    <w:rsid w:val="00A50CE0"/>
    <w:rsid w:val="00A5205A"/>
    <w:rsid w:val="00A5307B"/>
    <w:rsid w:val="00A531A4"/>
    <w:rsid w:val="00A54112"/>
    <w:rsid w:val="00A54247"/>
    <w:rsid w:val="00A54EA1"/>
    <w:rsid w:val="00A550A7"/>
    <w:rsid w:val="00A55ABB"/>
    <w:rsid w:val="00A56380"/>
    <w:rsid w:val="00A5721A"/>
    <w:rsid w:val="00A604C4"/>
    <w:rsid w:val="00A607A7"/>
    <w:rsid w:val="00A62612"/>
    <w:rsid w:val="00A6286F"/>
    <w:rsid w:val="00A62E74"/>
    <w:rsid w:val="00A6398C"/>
    <w:rsid w:val="00A63EA7"/>
    <w:rsid w:val="00A65A9B"/>
    <w:rsid w:val="00A65F14"/>
    <w:rsid w:val="00A67379"/>
    <w:rsid w:val="00A70905"/>
    <w:rsid w:val="00A71E86"/>
    <w:rsid w:val="00A72AC4"/>
    <w:rsid w:val="00A7468E"/>
    <w:rsid w:val="00A748E0"/>
    <w:rsid w:val="00A75E0D"/>
    <w:rsid w:val="00A768FE"/>
    <w:rsid w:val="00A76AD4"/>
    <w:rsid w:val="00A80682"/>
    <w:rsid w:val="00A8114B"/>
    <w:rsid w:val="00A828EF"/>
    <w:rsid w:val="00A82C68"/>
    <w:rsid w:val="00A83532"/>
    <w:rsid w:val="00A84C91"/>
    <w:rsid w:val="00A85149"/>
    <w:rsid w:val="00A86AB6"/>
    <w:rsid w:val="00A86B94"/>
    <w:rsid w:val="00A87023"/>
    <w:rsid w:val="00A876DA"/>
    <w:rsid w:val="00A906ED"/>
    <w:rsid w:val="00A91156"/>
    <w:rsid w:val="00A91437"/>
    <w:rsid w:val="00A91924"/>
    <w:rsid w:val="00A9214D"/>
    <w:rsid w:val="00A925B2"/>
    <w:rsid w:val="00A92985"/>
    <w:rsid w:val="00A931FE"/>
    <w:rsid w:val="00A93B91"/>
    <w:rsid w:val="00A94167"/>
    <w:rsid w:val="00A948E5"/>
    <w:rsid w:val="00A94B1C"/>
    <w:rsid w:val="00A94EA3"/>
    <w:rsid w:val="00A953A9"/>
    <w:rsid w:val="00A95AD5"/>
    <w:rsid w:val="00A9657A"/>
    <w:rsid w:val="00A96EDB"/>
    <w:rsid w:val="00A9756A"/>
    <w:rsid w:val="00A9777C"/>
    <w:rsid w:val="00AA09C1"/>
    <w:rsid w:val="00AA2C58"/>
    <w:rsid w:val="00AA366B"/>
    <w:rsid w:val="00AA66BA"/>
    <w:rsid w:val="00AA6706"/>
    <w:rsid w:val="00AA73BB"/>
    <w:rsid w:val="00AA79E8"/>
    <w:rsid w:val="00AB0354"/>
    <w:rsid w:val="00AB1793"/>
    <w:rsid w:val="00AB1C66"/>
    <w:rsid w:val="00AB1E68"/>
    <w:rsid w:val="00AB1F6C"/>
    <w:rsid w:val="00AB2176"/>
    <w:rsid w:val="00AB235F"/>
    <w:rsid w:val="00AB3A6C"/>
    <w:rsid w:val="00AB3BA3"/>
    <w:rsid w:val="00AB413C"/>
    <w:rsid w:val="00AB4357"/>
    <w:rsid w:val="00AB48D8"/>
    <w:rsid w:val="00AB491C"/>
    <w:rsid w:val="00AB4BB7"/>
    <w:rsid w:val="00AC090B"/>
    <w:rsid w:val="00AC163C"/>
    <w:rsid w:val="00AC198C"/>
    <w:rsid w:val="00AC254A"/>
    <w:rsid w:val="00AC33FC"/>
    <w:rsid w:val="00AC37CA"/>
    <w:rsid w:val="00AC3AF2"/>
    <w:rsid w:val="00AC4935"/>
    <w:rsid w:val="00AC6919"/>
    <w:rsid w:val="00AC6C28"/>
    <w:rsid w:val="00AC7869"/>
    <w:rsid w:val="00AD1DA7"/>
    <w:rsid w:val="00AD1E96"/>
    <w:rsid w:val="00AD2442"/>
    <w:rsid w:val="00AD289C"/>
    <w:rsid w:val="00AD4082"/>
    <w:rsid w:val="00AD48FD"/>
    <w:rsid w:val="00AD494D"/>
    <w:rsid w:val="00AD5973"/>
    <w:rsid w:val="00AD612F"/>
    <w:rsid w:val="00AD6C9D"/>
    <w:rsid w:val="00AD72BE"/>
    <w:rsid w:val="00AD7932"/>
    <w:rsid w:val="00AE12CE"/>
    <w:rsid w:val="00AE1589"/>
    <w:rsid w:val="00AE25BA"/>
    <w:rsid w:val="00AE286D"/>
    <w:rsid w:val="00AE4D82"/>
    <w:rsid w:val="00AE53F0"/>
    <w:rsid w:val="00AE5937"/>
    <w:rsid w:val="00AE5B8E"/>
    <w:rsid w:val="00AE6A26"/>
    <w:rsid w:val="00AE70C6"/>
    <w:rsid w:val="00AE7567"/>
    <w:rsid w:val="00AE7E8A"/>
    <w:rsid w:val="00AE7F91"/>
    <w:rsid w:val="00AF0D3F"/>
    <w:rsid w:val="00AF1452"/>
    <w:rsid w:val="00AF1703"/>
    <w:rsid w:val="00AF2BDB"/>
    <w:rsid w:val="00AF489F"/>
    <w:rsid w:val="00AF4DC3"/>
    <w:rsid w:val="00AF4F56"/>
    <w:rsid w:val="00AF6547"/>
    <w:rsid w:val="00AF713B"/>
    <w:rsid w:val="00AF794A"/>
    <w:rsid w:val="00B00249"/>
    <w:rsid w:val="00B0091C"/>
    <w:rsid w:val="00B00D91"/>
    <w:rsid w:val="00B00EE6"/>
    <w:rsid w:val="00B01728"/>
    <w:rsid w:val="00B01BEB"/>
    <w:rsid w:val="00B01DCA"/>
    <w:rsid w:val="00B02771"/>
    <w:rsid w:val="00B043D7"/>
    <w:rsid w:val="00B04833"/>
    <w:rsid w:val="00B0531B"/>
    <w:rsid w:val="00B05BEB"/>
    <w:rsid w:val="00B05DF5"/>
    <w:rsid w:val="00B079E9"/>
    <w:rsid w:val="00B10D68"/>
    <w:rsid w:val="00B10F81"/>
    <w:rsid w:val="00B133C0"/>
    <w:rsid w:val="00B1403F"/>
    <w:rsid w:val="00B14D9F"/>
    <w:rsid w:val="00B14EC6"/>
    <w:rsid w:val="00B172EA"/>
    <w:rsid w:val="00B17713"/>
    <w:rsid w:val="00B17D5E"/>
    <w:rsid w:val="00B20E8F"/>
    <w:rsid w:val="00B21B54"/>
    <w:rsid w:val="00B2481B"/>
    <w:rsid w:val="00B2533C"/>
    <w:rsid w:val="00B25517"/>
    <w:rsid w:val="00B303B8"/>
    <w:rsid w:val="00B30529"/>
    <w:rsid w:val="00B31EE0"/>
    <w:rsid w:val="00B320DE"/>
    <w:rsid w:val="00B33146"/>
    <w:rsid w:val="00B33607"/>
    <w:rsid w:val="00B343FF"/>
    <w:rsid w:val="00B348EE"/>
    <w:rsid w:val="00B35C1E"/>
    <w:rsid w:val="00B35F2E"/>
    <w:rsid w:val="00B36DDF"/>
    <w:rsid w:val="00B40222"/>
    <w:rsid w:val="00B40782"/>
    <w:rsid w:val="00B40BA2"/>
    <w:rsid w:val="00B41AA0"/>
    <w:rsid w:val="00B42186"/>
    <w:rsid w:val="00B42DEE"/>
    <w:rsid w:val="00B4393F"/>
    <w:rsid w:val="00B45075"/>
    <w:rsid w:val="00B4703F"/>
    <w:rsid w:val="00B51014"/>
    <w:rsid w:val="00B5174F"/>
    <w:rsid w:val="00B5292F"/>
    <w:rsid w:val="00B52C94"/>
    <w:rsid w:val="00B536DF"/>
    <w:rsid w:val="00B5421B"/>
    <w:rsid w:val="00B543A9"/>
    <w:rsid w:val="00B545D7"/>
    <w:rsid w:val="00B5575F"/>
    <w:rsid w:val="00B563F4"/>
    <w:rsid w:val="00B577BD"/>
    <w:rsid w:val="00B578F4"/>
    <w:rsid w:val="00B57A08"/>
    <w:rsid w:val="00B61F13"/>
    <w:rsid w:val="00B624DC"/>
    <w:rsid w:val="00B62AFB"/>
    <w:rsid w:val="00B64DEA"/>
    <w:rsid w:val="00B6578D"/>
    <w:rsid w:val="00B67C1A"/>
    <w:rsid w:val="00B7078E"/>
    <w:rsid w:val="00B70AEB"/>
    <w:rsid w:val="00B7112C"/>
    <w:rsid w:val="00B717B4"/>
    <w:rsid w:val="00B71903"/>
    <w:rsid w:val="00B723C9"/>
    <w:rsid w:val="00B72E5A"/>
    <w:rsid w:val="00B73405"/>
    <w:rsid w:val="00B74557"/>
    <w:rsid w:val="00B7651B"/>
    <w:rsid w:val="00B767AE"/>
    <w:rsid w:val="00B76CE5"/>
    <w:rsid w:val="00B77CDF"/>
    <w:rsid w:val="00B77D8F"/>
    <w:rsid w:val="00B77FC2"/>
    <w:rsid w:val="00B81056"/>
    <w:rsid w:val="00B820A0"/>
    <w:rsid w:val="00B821C7"/>
    <w:rsid w:val="00B826ED"/>
    <w:rsid w:val="00B831CD"/>
    <w:rsid w:val="00B83C2C"/>
    <w:rsid w:val="00B83E43"/>
    <w:rsid w:val="00B83F21"/>
    <w:rsid w:val="00B86642"/>
    <w:rsid w:val="00B87471"/>
    <w:rsid w:val="00B87A28"/>
    <w:rsid w:val="00B901EE"/>
    <w:rsid w:val="00B90992"/>
    <w:rsid w:val="00B912D1"/>
    <w:rsid w:val="00B91902"/>
    <w:rsid w:val="00B92AE0"/>
    <w:rsid w:val="00B94344"/>
    <w:rsid w:val="00B94373"/>
    <w:rsid w:val="00B948FB"/>
    <w:rsid w:val="00B958C2"/>
    <w:rsid w:val="00B959EA"/>
    <w:rsid w:val="00B96F0C"/>
    <w:rsid w:val="00B97744"/>
    <w:rsid w:val="00B97A0E"/>
    <w:rsid w:val="00BA13E7"/>
    <w:rsid w:val="00BA1465"/>
    <w:rsid w:val="00BA1726"/>
    <w:rsid w:val="00BA1953"/>
    <w:rsid w:val="00BA2778"/>
    <w:rsid w:val="00BA3393"/>
    <w:rsid w:val="00BA4D69"/>
    <w:rsid w:val="00BA5018"/>
    <w:rsid w:val="00BA563B"/>
    <w:rsid w:val="00BA5EA1"/>
    <w:rsid w:val="00BA6131"/>
    <w:rsid w:val="00BB098C"/>
    <w:rsid w:val="00BB111A"/>
    <w:rsid w:val="00BB21B9"/>
    <w:rsid w:val="00BB22B3"/>
    <w:rsid w:val="00BB2A63"/>
    <w:rsid w:val="00BB2F17"/>
    <w:rsid w:val="00BB394C"/>
    <w:rsid w:val="00BB41DA"/>
    <w:rsid w:val="00BB4DD4"/>
    <w:rsid w:val="00BB5CD3"/>
    <w:rsid w:val="00BB627B"/>
    <w:rsid w:val="00BB74DE"/>
    <w:rsid w:val="00BB7EF3"/>
    <w:rsid w:val="00BC05BB"/>
    <w:rsid w:val="00BC24FC"/>
    <w:rsid w:val="00BC2AA0"/>
    <w:rsid w:val="00BC6330"/>
    <w:rsid w:val="00BC67A8"/>
    <w:rsid w:val="00BC6FD8"/>
    <w:rsid w:val="00BC73E9"/>
    <w:rsid w:val="00BC76C9"/>
    <w:rsid w:val="00BC7ADA"/>
    <w:rsid w:val="00BC7D02"/>
    <w:rsid w:val="00BD0184"/>
    <w:rsid w:val="00BD0544"/>
    <w:rsid w:val="00BD1DDB"/>
    <w:rsid w:val="00BD274E"/>
    <w:rsid w:val="00BD2920"/>
    <w:rsid w:val="00BD3218"/>
    <w:rsid w:val="00BD4175"/>
    <w:rsid w:val="00BD44C0"/>
    <w:rsid w:val="00BD5C9B"/>
    <w:rsid w:val="00BD7105"/>
    <w:rsid w:val="00BE0A9C"/>
    <w:rsid w:val="00BE1D92"/>
    <w:rsid w:val="00BE1EDB"/>
    <w:rsid w:val="00BE2681"/>
    <w:rsid w:val="00BE3219"/>
    <w:rsid w:val="00BE329B"/>
    <w:rsid w:val="00BE3EFF"/>
    <w:rsid w:val="00BE47FF"/>
    <w:rsid w:val="00BE494D"/>
    <w:rsid w:val="00BE5040"/>
    <w:rsid w:val="00BE5139"/>
    <w:rsid w:val="00BE6655"/>
    <w:rsid w:val="00BE6C53"/>
    <w:rsid w:val="00BE71F7"/>
    <w:rsid w:val="00BF027C"/>
    <w:rsid w:val="00BF04FF"/>
    <w:rsid w:val="00BF0B3F"/>
    <w:rsid w:val="00BF2040"/>
    <w:rsid w:val="00BF2659"/>
    <w:rsid w:val="00BF2810"/>
    <w:rsid w:val="00BF38E8"/>
    <w:rsid w:val="00BF3906"/>
    <w:rsid w:val="00BF40BF"/>
    <w:rsid w:val="00BF4102"/>
    <w:rsid w:val="00BF49AD"/>
    <w:rsid w:val="00BF5225"/>
    <w:rsid w:val="00BF60C7"/>
    <w:rsid w:val="00BF7E87"/>
    <w:rsid w:val="00C03090"/>
    <w:rsid w:val="00C03B28"/>
    <w:rsid w:val="00C03EE0"/>
    <w:rsid w:val="00C052B0"/>
    <w:rsid w:val="00C05302"/>
    <w:rsid w:val="00C0544E"/>
    <w:rsid w:val="00C0586B"/>
    <w:rsid w:val="00C05AC8"/>
    <w:rsid w:val="00C05F51"/>
    <w:rsid w:val="00C06836"/>
    <w:rsid w:val="00C07D99"/>
    <w:rsid w:val="00C10C72"/>
    <w:rsid w:val="00C11B0D"/>
    <w:rsid w:val="00C12168"/>
    <w:rsid w:val="00C122D8"/>
    <w:rsid w:val="00C13B60"/>
    <w:rsid w:val="00C14ED6"/>
    <w:rsid w:val="00C153F4"/>
    <w:rsid w:val="00C16ABD"/>
    <w:rsid w:val="00C175C1"/>
    <w:rsid w:val="00C20041"/>
    <w:rsid w:val="00C21D15"/>
    <w:rsid w:val="00C23F9F"/>
    <w:rsid w:val="00C24077"/>
    <w:rsid w:val="00C25CE7"/>
    <w:rsid w:val="00C2624B"/>
    <w:rsid w:val="00C27201"/>
    <w:rsid w:val="00C31A0A"/>
    <w:rsid w:val="00C31CB3"/>
    <w:rsid w:val="00C31CB4"/>
    <w:rsid w:val="00C321D2"/>
    <w:rsid w:val="00C3249D"/>
    <w:rsid w:val="00C32F35"/>
    <w:rsid w:val="00C33112"/>
    <w:rsid w:val="00C34163"/>
    <w:rsid w:val="00C34785"/>
    <w:rsid w:val="00C34B5B"/>
    <w:rsid w:val="00C34E25"/>
    <w:rsid w:val="00C354D9"/>
    <w:rsid w:val="00C35CD3"/>
    <w:rsid w:val="00C37467"/>
    <w:rsid w:val="00C41EFF"/>
    <w:rsid w:val="00C4329E"/>
    <w:rsid w:val="00C438CE"/>
    <w:rsid w:val="00C43A39"/>
    <w:rsid w:val="00C440C9"/>
    <w:rsid w:val="00C44471"/>
    <w:rsid w:val="00C457D8"/>
    <w:rsid w:val="00C45A17"/>
    <w:rsid w:val="00C46455"/>
    <w:rsid w:val="00C46895"/>
    <w:rsid w:val="00C4738B"/>
    <w:rsid w:val="00C47B97"/>
    <w:rsid w:val="00C50308"/>
    <w:rsid w:val="00C50CCF"/>
    <w:rsid w:val="00C51458"/>
    <w:rsid w:val="00C51C02"/>
    <w:rsid w:val="00C52296"/>
    <w:rsid w:val="00C52A00"/>
    <w:rsid w:val="00C53B57"/>
    <w:rsid w:val="00C53D84"/>
    <w:rsid w:val="00C54A77"/>
    <w:rsid w:val="00C56137"/>
    <w:rsid w:val="00C571E5"/>
    <w:rsid w:val="00C5735F"/>
    <w:rsid w:val="00C60FD4"/>
    <w:rsid w:val="00C617EB"/>
    <w:rsid w:val="00C61B0A"/>
    <w:rsid w:val="00C61E58"/>
    <w:rsid w:val="00C62A92"/>
    <w:rsid w:val="00C62E6D"/>
    <w:rsid w:val="00C63491"/>
    <w:rsid w:val="00C63812"/>
    <w:rsid w:val="00C638E9"/>
    <w:rsid w:val="00C63BA9"/>
    <w:rsid w:val="00C64708"/>
    <w:rsid w:val="00C64FC9"/>
    <w:rsid w:val="00C654E0"/>
    <w:rsid w:val="00C66754"/>
    <w:rsid w:val="00C66D8D"/>
    <w:rsid w:val="00C721A6"/>
    <w:rsid w:val="00C72802"/>
    <w:rsid w:val="00C72EF7"/>
    <w:rsid w:val="00C7398D"/>
    <w:rsid w:val="00C73CE9"/>
    <w:rsid w:val="00C755D9"/>
    <w:rsid w:val="00C75BCE"/>
    <w:rsid w:val="00C76BF2"/>
    <w:rsid w:val="00C76DAE"/>
    <w:rsid w:val="00C76DDC"/>
    <w:rsid w:val="00C7730A"/>
    <w:rsid w:val="00C77A3E"/>
    <w:rsid w:val="00C80988"/>
    <w:rsid w:val="00C80C36"/>
    <w:rsid w:val="00C821DF"/>
    <w:rsid w:val="00C824D8"/>
    <w:rsid w:val="00C83861"/>
    <w:rsid w:val="00C843A5"/>
    <w:rsid w:val="00C85AC1"/>
    <w:rsid w:val="00C87156"/>
    <w:rsid w:val="00C873F7"/>
    <w:rsid w:val="00C8782B"/>
    <w:rsid w:val="00C87F1A"/>
    <w:rsid w:val="00C90A6F"/>
    <w:rsid w:val="00C90BC1"/>
    <w:rsid w:val="00C91445"/>
    <w:rsid w:val="00C92210"/>
    <w:rsid w:val="00C94587"/>
    <w:rsid w:val="00C97158"/>
    <w:rsid w:val="00C9753B"/>
    <w:rsid w:val="00C976E2"/>
    <w:rsid w:val="00C97BB3"/>
    <w:rsid w:val="00C97C76"/>
    <w:rsid w:val="00CA0423"/>
    <w:rsid w:val="00CA0EE6"/>
    <w:rsid w:val="00CA17E1"/>
    <w:rsid w:val="00CA19DF"/>
    <w:rsid w:val="00CA2062"/>
    <w:rsid w:val="00CA2C95"/>
    <w:rsid w:val="00CA4006"/>
    <w:rsid w:val="00CA4119"/>
    <w:rsid w:val="00CA443D"/>
    <w:rsid w:val="00CA4739"/>
    <w:rsid w:val="00CA4BBA"/>
    <w:rsid w:val="00CA5E9F"/>
    <w:rsid w:val="00CA6613"/>
    <w:rsid w:val="00CA7752"/>
    <w:rsid w:val="00CB13AD"/>
    <w:rsid w:val="00CB378E"/>
    <w:rsid w:val="00CB38CF"/>
    <w:rsid w:val="00CB3BD9"/>
    <w:rsid w:val="00CB3C73"/>
    <w:rsid w:val="00CB4EB3"/>
    <w:rsid w:val="00CB550C"/>
    <w:rsid w:val="00CB559B"/>
    <w:rsid w:val="00CB578D"/>
    <w:rsid w:val="00CB677F"/>
    <w:rsid w:val="00CB679D"/>
    <w:rsid w:val="00CB69E8"/>
    <w:rsid w:val="00CB7A13"/>
    <w:rsid w:val="00CC03D8"/>
    <w:rsid w:val="00CC061F"/>
    <w:rsid w:val="00CC16CF"/>
    <w:rsid w:val="00CC1CB8"/>
    <w:rsid w:val="00CC2545"/>
    <w:rsid w:val="00CC2BC4"/>
    <w:rsid w:val="00CC350D"/>
    <w:rsid w:val="00CC3638"/>
    <w:rsid w:val="00CC3D1A"/>
    <w:rsid w:val="00CC4720"/>
    <w:rsid w:val="00CC5BAF"/>
    <w:rsid w:val="00CC63A8"/>
    <w:rsid w:val="00CC6639"/>
    <w:rsid w:val="00CC6D20"/>
    <w:rsid w:val="00CC7153"/>
    <w:rsid w:val="00CC7EC8"/>
    <w:rsid w:val="00CD1025"/>
    <w:rsid w:val="00CD1DF8"/>
    <w:rsid w:val="00CD251F"/>
    <w:rsid w:val="00CD2B6B"/>
    <w:rsid w:val="00CD33EB"/>
    <w:rsid w:val="00CD3A93"/>
    <w:rsid w:val="00CD402C"/>
    <w:rsid w:val="00CD4E0D"/>
    <w:rsid w:val="00CD5BAA"/>
    <w:rsid w:val="00CD7518"/>
    <w:rsid w:val="00CD7781"/>
    <w:rsid w:val="00CE046F"/>
    <w:rsid w:val="00CE04C3"/>
    <w:rsid w:val="00CE0F2E"/>
    <w:rsid w:val="00CE1041"/>
    <w:rsid w:val="00CE11CA"/>
    <w:rsid w:val="00CE1840"/>
    <w:rsid w:val="00CE19B9"/>
    <w:rsid w:val="00CE1D49"/>
    <w:rsid w:val="00CE28DD"/>
    <w:rsid w:val="00CE2B56"/>
    <w:rsid w:val="00CE4A1D"/>
    <w:rsid w:val="00CE549E"/>
    <w:rsid w:val="00CE5716"/>
    <w:rsid w:val="00CE577E"/>
    <w:rsid w:val="00CE595B"/>
    <w:rsid w:val="00CE7156"/>
    <w:rsid w:val="00CE7EC9"/>
    <w:rsid w:val="00CF0708"/>
    <w:rsid w:val="00CF0B45"/>
    <w:rsid w:val="00CF2C81"/>
    <w:rsid w:val="00CF3BA7"/>
    <w:rsid w:val="00CF5099"/>
    <w:rsid w:val="00CF5586"/>
    <w:rsid w:val="00CF5934"/>
    <w:rsid w:val="00CF72AC"/>
    <w:rsid w:val="00D00931"/>
    <w:rsid w:val="00D011BB"/>
    <w:rsid w:val="00D0160D"/>
    <w:rsid w:val="00D01CB9"/>
    <w:rsid w:val="00D02E1A"/>
    <w:rsid w:val="00D03199"/>
    <w:rsid w:val="00D04F5D"/>
    <w:rsid w:val="00D06D36"/>
    <w:rsid w:val="00D073C1"/>
    <w:rsid w:val="00D079E8"/>
    <w:rsid w:val="00D07CF6"/>
    <w:rsid w:val="00D07E02"/>
    <w:rsid w:val="00D105E4"/>
    <w:rsid w:val="00D10E6A"/>
    <w:rsid w:val="00D11029"/>
    <w:rsid w:val="00D11705"/>
    <w:rsid w:val="00D1171D"/>
    <w:rsid w:val="00D11F60"/>
    <w:rsid w:val="00D129F6"/>
    <w:rsid w:val="00D13E9A"/>
    <w:rsid w:val="00D143F3"/>
    <w:rsid w:val="00D14C2C"/>
    <w:rsid w:val="00D152A7"/>
    <w:rsid w:val="00D1676D"/>
    <w:rsid w:val="00D17AA7"/>
    <w:rsid w:val="00D204ED"/>
    <w:rsid w:val="00D20B14"/>
    <w:rsid w:val="00D20EA9"/>
    <w:rsid w:val="00D21DBD"/>
    <w:rsid w:val="00D2276C"/>
    <w:rsid w:val="00D23148"/>
    <w:rsid w:val="00D23337"/>
    <w:rsid w:val="00D2365B"/>
    <w:rsid w:val="00D238C1"/>
    <w:rsid w:val="00D23AE5"/>
    <w:rsid w:val="00D23B25"/>
    <w:rsid w:val="00D244BD"/>
    <w:rsid w:val="00D244E6"/>
    <w:rsid w:val="00D24A51"/>
    <w:rsid w:val="00D269FD"/>
    <w:rsid w:val="00D26DF8"/>
    <w:rsid w:val="00D2727F"/>
    <w:rsid w:val="00D30170"/>
    <w:rsid w:val="00D31830"/>
    <w:rsid w:val="00D328A6"/>
    <w:rsid w:val="00D34CB3"/>
    <w:rsid w:val="00D34CF5"/>
    <w:rsid w:val="00D3553E"/>
    <w:rsid w:val="00D363A6"/>
    <w:rsid w:val="00D36497"/>
    <w:rsid w:val="00D36993"/>
    <w:rsid w:val="00D36C0C"/>
    <w:rsid w:val="00D42DB8"/>
    <w:rsid w:val="00D43213"/>
    <w:rsid w:val="00D44F41"/>
    <w:rsid w:val="00D46C30"/>
    <w:rsid w:val="00D4776A"/>
    <w:rsid w:val="00D508AF"/>
    <w:rsid w:val="00D5119C"/>
    <w:rsid w:val="00D52151"/>
    <w:rsid w:val="00D52942"/>
    <w:rsid w:val="00D5312E"/>
    <w:rsid w:val="00D5317B"/>
    <w:rsid w:val="00D53712"/>
    <w:rsid w:val="00D53C09"/>
    <w:rsid w:val="00D54392"/>
    <w:rsid w:val="00D5541C"/>
    <w:rsid w:val="00D56553"/>
    <w:rsid w:val="00D56799"/>
    <w:rsid w:val="00D56EE7"/>
    <w:rsid w:val="00D57D54"/>
    <w:rsid w:val="00D57E4C"/>
    <w:rsid w:val="00D6046B"/>
    <w:rsid w:val="00D60CCC"/>
    <w:rsid w:val="00D60D19"/>
    <w:rsid w:val="00D61C6D"/>
    <w:rsid w:val="00D61EE5"/>
    <w:rsid w:val="00D63A0D"/>
    <w:rsid w:val="00D658FB"/>
    <w:rsid w:val="00D661B4"/>
    <w:rsid w:val="00D67505"/>
    <w:rsid w:val="00D6771C"/>
    <w:rsid w:val="00D67829"/>
    <w:rsid w:val="00D6797B"/>
    <w:rsid w:val="00D70BE1"/>
    <w:rsid w:val="00D71FE5"/>
    <w:rsid w:val="00D722C2"/>
    <w:rsid w:val="00D72587"/>
    <w:rsid w:val="00D73346"/>
    <w:rsid w:val="00D74097"/>
    <w:rsid w:val="00D74518"/>
    <w:rsid w:val="00D746AE"/>
    <w:rsid w:val="00D74A2E"/>
    <w:rsid w:val="00D75A82"/>
    <w:rsid w:val="00D82A10"/>
    <w:rsid w:val="00D83166"/>
    <w:rsid w:val="00D8375B"/>
    <w:rsid w:val="00D83A1B"/>
    <w:rsid w:val="00D83E0C"/>
    <w:rsid w:val="00D8547D"/>
    <w:rsid w:val="00D85A33"/>
    <w:rsid w:val="00D8625C"/>
    <w:rsid w:val="00D864F9"/>
    <w:rsid w:val="00D875F0"/>
    <w:rsid w:val="00D87F15"/>
    <w:rsid w:val="00D9022A"/>
    <w:rsid w:val="00D90B45"/>
    <w:rsid w:val="00D9126E"/>
    <w:rsid w:val="00D91EAD"/>
    <w:rsid w:val="00D92418"/>
    <w:rsid w:val="00D925B0"/>
    <w:rsid w:val="00D9278A"/>
    <w:rsid w:val="00D92A1E"/>
    <w:rsid w:val="00D93655"/>
    <w:rsid w:val="00D938E8"/>
    <w:rsid w:val="00D948A0"/>
    <w:rsid w:val="00D9538C"/>
    <w:rsid w:val="00D95945"/>
    <w:rsid w:val="00D95DEA"/>
    <w:rsid w:val="00D9612A"/>
    <w:rsid w:val="00D96634"/>
    <w:rsid w:val="00D97AD9"/>
    <w:rsid w:val="00DA06D1"/>
    <w:rsid w:val="00DA0FB4"/>
    <w:rsid w:val="00DA1F2B"/>
    <w:rsid w:val="00DA28B1"/>
    <w:rsid w:val="00DA3623"/>
    <w:rsid w:val="00DA3FD7"/>
    <w:rsid w:val="00DA429E"/>
    <w:rsid w:val="00DA5377"/>
    <w:rsid w:val="00DA549C"/>
    <w:rsid w:val="00DA5C46"/>
    <w:rsid w:val="00DA606C"/>
    <w:rsid w:val="00DA6772"/>
    <w:rsid w:val="00DA7CEB"/>
    <w:rsid w:val="00DB072B"/>
    <w:rsid w:val="00DB19E3"/>
    <w:rsid w:val="00DB20A9"/>
    <w:rsid w:val="00DB3181"/>
    <w:rsid w:val="00DB353B"/>
    <w:rsid w:val="00DB367E"/>
    <w:rsid w:val="00DB3A65"/>
    <w:rsid w:val="00DB6343"/>
    <w:rsid w:val="00DC02BF"/>
    <w:rsid w:val="00DC052C"/>
    <w:rsid w:val="00DC0AD4"/>
    <w:rsid w:val="00DC15C3"/>
    <w:rsid w:val="00DC2FF1"/>
    <w:rsid w:val="00DC3A8F"/>
    <w:rsid w:val="00DC4716"/>
    <w:rsid w:val="00DC4B60"/>
    <w:rsid w:val="00DC52FA"/>
    <w:rsid w:val="00DD0372"/>
    <w:rsid w:val="00DD12A5"/>
    <w:rsid w:val="00DD1D5E"/>
    <w:rsid w:val="00DD294A"/>
    <w:rsid w:val="00DD39E3"/>
    <w:rsid w:val="00DD4583"/>
    <w:rsid w:val="00DD556F"/>
    <w:rsid w:val="00DD5ADA"/>
    <w:rsid w:val="00DD6F08"/>
    <w:rsid w:val="00DD7BFF"/>
    <w:rsid w:val="00DE0CDE"/>
    <w:rsid w:val="00DE154F"/>
    <w:rsid w:val="00DE198D"/>
    <w:rsid w:val="00DE19C6"/>
    <w:rsid w:val="00DE1AC3"/>
    <w:rsid w:val="00DE1AFB"/>
    <w:rsid w:val="00DE223D"/>
    <w:rsid w:val="00DE2671"/>
    <w:rsid w:val="00DE26EE"/>
    <w:rsid w:val="00DE2AA0"/>
    <w:rsid w:val="00DE2F30"/>
    <w:rsid w:val="00DE3646"/>
    <w:rsid w:val="00DE4111"/>
    <w:rsid w:val="00DE4374"/>
    <w:rsid w:val="00DE4967"/>
    <w:rsid w:val="00DE5043"/>
    <w:rsid w:val="00DE5B48"/>
    <w:rsid w:val="00DE770D"/>
    <w:rsid w:val="00DE775C"/>
    <w:rsid w:val="00DF2921"/>
    <w:rsid w:val="00DF2C74"/>
    <w:rsid w:val="00DF2F9C"/>
    <w:rsid w:val="00DF359E"/>
    <w:rsid w:val="00DF3CC8"/>
    <w:rsid w:val="00DF3EC9"/>
    <w:rsid w:val="00DF567C"/>
    <w:rsid w:val="00DF5B66"/>
    <w:rsid w:val="00DF61FF"/>
    <w:rsid w:val="00DF6589"/>
    <w:rsid w:val="00E003BB"/>
    <w:rsid w:val="00E00BC5"/>
    <w:rsid w:val="00E010DD"/>
    <w:rsid w:val="00E018A4"/>
    <w:rsid w:val="00E01A95"/>
    <w:rsid w:val="00E01D7D"/>
    <w:rsid w:val="00E025B2"/>
    <w:rsid w:val="00E029F4"/>
    <w:rsid w:val="00E03E92"/>
    <w:rsid w:val="00E04DDE"/>
    <w:rsid w:val="00E05C6E"/>
    <w:rsid w:val="00E05D24"/>
    <w:rsid w:val="00E07747"/>
    <w:rsid w:val="00E1019B"/>
    <w:rsid w:val="00E10449"/>
    <w:rsid w:val="00E10729"/>
    <w:rsid w:val="00E113D9"/>
    <w:rsid w:val="00E1150E"/>
    <w:rsid w:val="00E1558D"/>
    <w:rsid w:val="00E15B85"/>
    <w:rsid w:val="00E17E78"/>
    <w:rsid w:val="00E20380"/>
    <w:rsid w:val="00E2065A"/>
    <w:rsid w:val="00E20860"/>
    <w:rsid w:val="00E208A6"/>
    <w:rsid w:val="00E20B7A"/>
    <w:rsid w:val="00E21157"/>
    <w:rsid w:val="00E211E8"/>
    <w:rsid w:val="00E2371A"/>
    <w:rsid w:val="00E24890"/>
    <w:rsid w:val="00E24BD9"/>
    <w:rsid w:val="00E253AF"/>
    <w:rsid w:val="00E257B2"/>
    <w:rsid w:val="00E25B8C"/>
    <w:rsid w:val="00E25DFA"/>
    <w:rsid w:val="00E26169"/>
    <w:rsid w:val="00E267BC"/>
    <w:rsid w:val="00E26FC9"/>
    <w:rsid w:val="00E2713A"/>
    <w:rsid w:val="00E2723C"/>
    <w:rsid w:val="00E272D8"/>
    <w:rsid w:val="00E306AB"/>
    <w:rsid w:val="00E3091B"/>
    <w:rsid w:val="00E30B80"/>
    <w:rsid w:val="00E328D9"/>
    <w:rsid w:val="00E354D8"/>
    <w:rsid w:val="00E35D0A"/>
    <w:rsid w:val="00E36A3B"/>
    <w:rsid w:val="00E36AE0"/>
    <w:rsid w:val="00E36D7D"/>
    <w:rsid w:val="00E379F9"/>
    <w:rsid w:val="00E4040E"/>
    <w:rsid w:val="00E4055E"/>
    <w:rsid w:val="00E41397"/>
    <w:rsid w:val="00E41E61"/>
    <w:rsid w:val="00E41EB2"/>
    <w:rsid w:val="00E42850"/>
    <w:rsid w:val="00E42BAF"/>
    <w:rsid w:val="00E42CF3"/>
    <w:rsid w:val="00E441FF"/>
    <w:rsid w:val="00E4466A"/>
    <w:rsid w:val="00E4590E"/>
    <w:rsid w:val="00E4627F"/>
    <w:rsid w:val="00E46BB5"/>
    <w:rsid w:val="00E473A6"/>
    <w:rsid w:val="00E47D5F"/>
    <w:rsid w:val="00E5295A"/>
    <w:rsid w:val="00E54C98"/>
    <w:rsid w:val="00E56D83"/>
    <w:rsid w:val="00E56F31"/>
    <w:rsid w:val="00E56F70"/>
    <w:rsid w:val="00E61360"/>
    <w:rsid w:val="00E622A9"/>
    <w:rsid w:val="00E62A61"/>
    <w:rsid w:val="00E641CD"/>
    <w:rsid w:val="00E65A1C"/>
    <w:rsid w:val="00E673D9"/>
    <w:rsid w:val="00E679C6"/>
    <w:rsid w:val="00E67B94"/>
    <w:rsid w:val="00E707BF"/>
    <w:rsid w:val="00E7125D"/>
    <w:rsid w:val="00E71287"/>
    <w:rsid w:val="00E71556"/>
    <w:rsid w:val="00E72D3D"/>
    <w:rsid w:val="00E73386"/>
    <w:rsid w:val="00E75AB7"/>
    <w:rsid w:val="00E75E3E"/>
    <w:rsid w:val="00E766F0"/>
    <w:rsid w:val="00E76FE4"/>
    <w:rsid w:val="00E7787C"/>
    <w:rsid w:val="00E778B8"/>
    <w:rsid w:val="00E80788"/>
    <w:rsid w:val="00E81392"/>
    <w:rsid w:val="00E821BC"/>
    <w:rsid w:val="00E82C1D"/>
    <w:rsid w:val="00E82E94"/>
    <w:rsid w:val="00E8378C"/>
    <w:rsid w:val="00E84293"/>
    <w:rsid w:val="00E84EE1"/>
    <w:rsid w:val="00E8513B"/>
    <w:rsid w:val="00E85398"/>
    <w:rsid w:val="00E8542F"/>
    <w:rsid w:val="00E85E78"/>
    <w:rsid w:val="00E87486"/>
    <w:rsid w:val="00E87674"/>
    <w:rsid w:val="00E904F5"/>
    <w:rsid w:val="00E90696"/>
    <w:rsid w:val="00E91112"/>
    <w:rsid w:val="00E9164B"/>
    <w:rsid w:val="00E91E03"/>
    <w:rsid w:val="00E93628"/>
    <w:rsid w:val="00E9389E"/>
    <w:rsid w:val="00E93B2D"/>
    <w:rsid w:val="00E948C1"/>
    <w:rsid w:val="00E9516D"/>
    <w:rsid w:val="00E9616E"/>
    <w:rsid w:val="00E9635B"/>
    <w:rsid w:val="00E9699B"/>
    <w:rsid w:val="00E978A6"/>
    <w:rsid w:val="00E978EF"/>
    <w:rsid w:val="00EA17AF"/>
    <w:rsid w:val="00EA27FF"/>
    <w:rsid w:val="00EA4289"/>
    <w:rsid w:val="00EA5D50"/>
    <w:rsid w:val="00EA691C"/>
    <w:rsid w:val="00EA7865"/>
    <w:rsid w:val="00EB0D45"/>
    <w:rsid w:val="00EB13F7"/>
    <w:rsid w:val="00EB168A"/>
    <w:rsid w:val="00EB52C4"/>
    <w:rsid w:val="00EB5319"/>
    <w:rsid w:val="00EB7003"/>
    <w:rsid w:val="00EB73F6"/>
    <w:rsid w:val="00EB75D0"/>
    <w:rsid w:val="00EB78EC"/>
    <w:rsid w:val="00EB7B79"/>
    <w:rsid w:val="00EC10F2"/>
    <w:rsid w:val="00EC1985"/>
    <w:rsid w:val="00EC1E93"/>
    <w:rsid w:val="00EC27BD"/>
    <w:rsid w:val="00EC5272"/>
    <w:rsid w:val="00EC5B5F"/>
    <w:rsid w:val="00EC6517"/>
    <w:rsid w:val="00EC71E5"/>
    <w:rsid w:val="00EC74F6"/>
    <w:rsid w:val="00ED07A6"/>
    <w:rsid w:val="00ED09CD"/>
    <w:rsid w:val="00ED0A83"/>
    <w:rsid w:val="00ED1045"/>
    <w:rsid w:val="00ED1B43"/>
    <w:rsid w:val="00ED1C50"/>
    <w:rsid w:val="00ED3006"/>
    <w:rsid w:val="00ED3979"/>
    <w:rsid w:val="00ED3989"/>
    <w:rsid w:val="00ED3BF7"/>
    <w:rsid w:val="00ED3CB2"/>
    <w:rsid w:val="00ED3E2C"/>
    <w:rsid w:val="00ED48A8"/>
    <w:rsid w:val="00ED4FDC"/>
    <w:rsid w:val="00ED50E3"/>
    <w:rsid w:val="00ED5C3A"/>
    <w:rsid w:val="00ED5CEF"/>
    <w:rsid w:val="00ED5DAE"/>
    <w:rsid w:val="00ED63A7"/>
    <w:rsid w:val="00ED6761"/>
    <w:rsid w:val="00ED6EF6"/>
    <w:rsid w:val="00EE01A8"/>
    <w:rsid w:val="00EE0D06"/>
    <w:rsid w:val="00EE1B01"/>
    <w:rsid w:val="00EE1E96"/>
    <w:rsid w:val="00EE2318"/>
    <w:rsid w:val="00EE247B"/>
    <w:rsid w:val="00EE2ECE"/>
    <w:rsid w:val="00EE4572"/>
    <w:rsid w:val="00EE7D78"/>
    <w:rsid w:val="00EF10C1"/>
    <w:rsid w:val="00EF125C"/>
    <w:rsid w:val="00EF18FD"/>
    <w:rsid w:val="00EF209F"/>
    <w:rsid w:val="00EF2385"/>
    <w:rsid w:val="00EF2617"/>
    <w:rsid w:val="00EF3908"/>
    <w:rsid w:val="00EF3CB5"/>
    <w:rsid w:val="00EF64AE"/>
    <w:rsid w:val="00EF7E53"/>
    <w:rsid w:val="00F02184"/>
    <w:rsid w:val="00F0355C"/>
    <w:rsid w:val="00F06472"/>
    <w:rsid w:val="00F068CA"/>
    <w:rsid w:val="00F071BD"/>
    <w:rsid w:val="00F0743D"/>
    <w:rsid w:val="00F07CB5"/>
    <w:rsid w:val="00F10766"/>
    <w:rsid w:val="00F10F71"/>
    <w:rsid w:val="00F1261B"/>
    <w:rsid w:val="00F13E44"/>
    <w:rsid w:val="00F14BCD"/>
    <w:rsid w:val="00F15E62"/>
    <w:rsid w:val="00F20117"/>
    <w:rsid w:val="00F21513"/>
    <w:rsid w:val="00F2363E"/>
    <w:rsid w:val="00F23CFB"/>
    <w:rsid w:val="00F241D0"/>
    <w:rsid w:val="00F24A85"/>
    <w:rsid w:val="00F24F7C"/>
    <w:rsid w:val="00F25945"/>
    <w:rsid w:val="00F270D2"/>
    <w:rsid w:val="00F272F7"/>
    <w:rsid w:val="00F301D2"/>
    <w:rsid w:val="00F30D65"/>
    <w:rsid w:val="00F314F9"/>
    <w:rsid w:val="00F318D4"/>
    <w:rsid w:val="00F3196A"/>
    <w:rsid w:val="00F3260C"/>
    <w:rsid w:val="00F33B00"/>
    <w:rsid w:val="00F35099"/>
    <w:rsid w:val="00F35F7A"/>
    <w:rsid w:val="00F40CCD"/>
    <w:rsid w:val="00F41E3D"/>
    <w:rsid w:val="00F421E8"/>
    <w:rsid w:val="00F43D11"/>
    <w:rsid w:val="00F44031"/>
    <w:rsid w:val="00F442B9"/>
    <w:rsid w:val="00F45350"/>
    <w:rsid w:val="00F458A4"/>
    <w:rsid w:val="00F460AC"/>
    <w:rsid w:val="00F4667A"/>
    <w:rsid w:val="00F46716"/>
    <w:rsid w:val="00F47B49"/>
    <w:rsid w:val="00F47EDE"/>
    <w:rsid w:val="00F50C73"/>
    <w:rsid w:val="00F51C2F"/>
    <w:rsid w:val="00F5298E"/>
    <w:rsid w:val="00F536F4"/>
    <w:rsid w:val="00F5377F"/>
    <w:rsid w:val="00F53980"/>
    <w:rsid w:val="00F551B7"/>
    <w:rsid w:val="00F57164"/>
    <w:rsid w:val="00F57F5F"/>
    <w:rsid w:val="00F6039B"/>
    <w:rsid w:val="00F6065E"/>
    <w:rsid w:val="00F60782"/>
    <w:rsid w:val="00F60E75"/>
    <w:rsid w:val="00F620E8"/>
    <w:rsid w:val="00F638CE"/>
    <w:rsid w:val="00F63FC5"/>
    <w:rsid w:val="00F6406F"/>
    <w:rsid w:val="00F66800"/>
    <w:rsid w:val="00F66B72"/>
    <w:rsid w:val="00F672E0"/>
    <w:rsid w:val="00F6739D"/>
    <w:rsid w:val="00F719F5"/>
    <w:rsid w:val="00F72BB8"/>
    <w:rsid w:val="00F74C86"/>
    <w:rsid w:val="00F74DD4"/>
    <w:rsid w:val="00F75B06"/>
    <w:rsid w:val="00F767BD"/>
    <w:rsid w:val="00F7764F"/>
    <w:rsid w:val="00F779BB"/>
    <w:rsid w:val="00F80840"/>
    <w:rsid w:val="00F81CAE"/>
    <w:rsid w:val="00F8371A"/>
    <w:rsid w:val="00F84D0C"/>
    <w:rsid w:val="00F853C9"/>
    <w:rsid w:val="00F85EEB"/>
    <w:rsid w:val="00F86CA5"/>
    <w:rsid w:val="00F87D11"/>
    <w:rsid w:val="00F93C2F"/>
    <w:rsid w:val="00F9425C"/>
    <w:rsid w:val="00F95BF4"/>
    <w:rsid w:val="00F95BF6"/>
    <w:rsid w:val="00F95D2C"/>
    <w:rsid w:val="00F96C1C"/>
    <w:rsid w:val="00F96E44"/>
    <w:rsid w:val="00F97335"/>
    <w:rsid w:val="00F97368"/>
    <w:rsid w:val="00F973E4"/>
    <w:rsid w:val="00F97C6C"/>
    <w:rsid w:val="00F97E45"/>
    <w:rsid w:val="00F97FB4"/>
    <w:rsid w:val="00FA020B"/>
    <w:rsid w:val="00FA0A2C"/>
    <w:rsid w:val="00FA0A2E"/>
    <w:rsid w:val="00FA138E"/>
    <w:rsid w:val="00FA22E3"/>
    <w:rsid w:val="00FA24CF"/>
    <w:rsid w:val="00FA2CD2"/>
    <w:rsid w:val="00FA4C11"/>
    <w:rsid w:val="00FA545F"/>
    <w:rsid w:val="00FA5A7E"/>
    <w:rsid w:val="00FA5CC7"/>
    <w:rsid w:val="00FA6C0A"/>
    <w:rsid w:val="00FA6DE9"/>
    <w:rsid w:val="00FA796B"/>
    <w:rsid w:val="00FB0A5B"/>
    <w:rsid w:val="00FB0EAB"/>
    <w:rsid w:val="00FB1346"/>
    <w:rsid w:val="00FB27EB"/>
    <w:rsid w:val="00FB2980"/>
    <w:rsid w:val="00FB2C2B"/>
    <w:rsid w:val="00FB2D41"/>
    <w:rsid w:val="00FB3553"/>
    <w:rsid w:val="00FB4E09"/>
    <w:rsid w:val="00FB5038"/>
    <w:rsid w:val="00FB5661"/>
    <w:rsid w:val="00FB5B01"/>
    <w:rsid w:val="00FB5E8C"/>
    <w:rsid w:val="00FB60F0"/>
    <w:rsid w:val="00FB621E"/>
    <w:rsid w:val="00FB6739"/>
    <w:rsid w:val="00FB6999"/>
    <w:rsid w:val="00FB6D25"/>
    <w:rsid w:val="00FB79F6"/>
    <w:rsid w:val="00FB7E1C"/>
    <w:rsid w:val="00FC08AF"/>
    <w:rsid w:val="00FC14EA"/>
    <w:rsid w:val="00FC2C24"/>
    <w:rsid w:val="00FC2FEC"/>
    <w:rsid w:val="00FC3B3E"/>
    <w:rsid w:val="00FC65B1"/>
    <w:rsid w:val="00FC68BE"/>
    <w:rsid w:val="00FC6DDF"/>
    <w:rsid w:val="00FC7D30"/>
    <w:rsid w:val="00FD004B"/>
    <w:rsid w:val="00FD013C"/>
    <w:rsid w:val="00FD01CE"/>
    <w:rsid w:val="00FD1FFE"/>
    <w:rsid w:val="00FD24D9"/>
    <w:rsid w:val="00FD2BA7"/>
    <w:rsid w:val="00FD3367"/>
    <w:rsid w:val="00FD3DA1"/>
    <w:rsid w:val="00FD4D4B"/>
    <w:rsid w:val="00FD5951"/>
    <w:rsid w:val="00FD63AE"/>
    <w:rsid w:val="00FD6675"/>
    <w:rsid w:val="00FD69C0"/>
    <w:rsid w:val="00FD7192"/>
    <w:rsid w:val="00FD7238"/>
    <w:rsid w:val="00FD753F"/>
    <w:rsid w:val="00FD7A97"/>
    <w:rsid w:val="00FE0059"/>
    <w:rsid w:val="00FE1254"/>
    <w:rsid w:val="00FE1322"/>
    <w:rsid w:val="00FE1371"/>
    <w:rsid w:val="00FE1564"/>
    <w:rsid w:val="00FE1E9F"/>
    <w:rsid w:val="00FE24D5"/>
    <w:rsid w:val="00FE324F"/>
    <w:rsid w:val="00FE3B2B"/>
    <w:rsid w:val="00FE4533"/>
    <w:rsid w:val="00FE5923"/>
    <w:rsid w:val="00FE7B64"/>
    <w:rsid w:val="00FF02C8"/>
    <w:rsid w:val="00FF1928"/>
    <w:rsid w:val="00FF1A9A"/>
    <w:rsid w:val="00FF1F92"/>
    <w:rsid w:val="00FF2036"/>
    <w:rsid w:val="00FF2C38"/>
    <w:rsid w:val="00FF4337"/>
    <w:rsid w:val="00FF52C0"/>
    <w:rsid w:val="00FF5DA4"/>
    <w:rsid w:val="00FF5E87"/>
    <w:rsid w:val="00FF71EF"/>
    <w:rsid w:val="00FF73C7"/>
    <w:rsid w:val="01148F6D"/>
    <w:rsid w:val="011DFA8A"/>
    <w:rsid w:val="015500D2"/>
    <w:rsid w:val="0168B849"/>
    <w:rsid w:val="01696466"/>
    <w:rsid w:val="019DA030"/>
    <w:rsid w:val="01BE7398"/>
    <w:rsid w:val="01F924CA"/>
    <w:rsid w:val="021D059A"/>
    <w:rsid w:val="02558AF0"/>
    <w:rsid w:val="025F83F5"/>
    <w:rsid w:val="0265E6C7"/>
    <w:rsid w:val="02C016F8"/>
    <w:rsid w:val="02C6AB0C"/>
    <w:rsid w:val="02F60D0F"/>
    <w:rsid w:val="035C93DE"/>
    <w:rsid w:val="036E9090"/>
    <w:rsid w:val="0373F7A6"/>
    <w:rsid w:val="039937EA"/>
    <w:rsid w:val="03CBB4AB"/>
    <w:rsid w:val="03DC97D6"/>
    <w:rsid w:val="03DF1F34"/>
    <w:rsid w:val="03ED0DDE"/>
    <w:rsid w:val="042E6722"/>
    <w:rsid w:val="049539A9"/>
    <w:rsid w:val="04D4C6DA"/>
    <w:rsid w:val="04D751A2"/>
    <w:rsid w:val="05122FCF"/>
    <w:rsid w:val="05173B55"/>
    <w:rsid w:val="0547B32A"/>
    <w:rsid w:val="05480202"/>
    <w:rsid w:val="0559EFE0"/>
    <w:rsid w:val="055E7AA9"/>
    <w:rsid w:val="055F95B4"/>
    <w:rsid w:val="05B852D1"/>
    <w:rsid w:val="05D6C9B1"/>
    <w:rsid w:val="05DCD145"/>
    <w:rsid w:val="05E152D4"/>
    <w:rsid w:val="05FCA9B7"/>
    <w:rsid w:val="063E1B07"/>
    <w:rsid w:val="064864DF"/>
    <w:rsid w:val="06862C33"/>
    <w:rsid w:val="06B66BB4"/>
    <w:rsid w:val="06DC1E0D"/>
    <w:rsid w:val="070D2BF0"/>
    <w:rsid w:val="0780D5A1"/>
    <w:rsid w:val="07EDD8DA"/>
    <w:rsid w:val="07F554DC"/>
    <w:rsid w:val="080B1727"/>
    <w:rsid w:val="081D44F7"/>
    <w:rsid w:val="081EBBC3"/>
    <w:rsid w:val="08316C8E"/>
    <w:rsid w:val="083BC41F"/>
    <w:rsid w:val="083F2D46"/>
    <w:rsid w:val="086097C6"/>
    <w:rsid w:val="0893BEAF"/>
    <w:rsid w:val="08A244D8"/>
    <w:rsid w:val="08B16609"/>
    <w:rsid w:val="08F4F934"/>
    <w:rsid w:val="08F87F17"/>
    <w:rsid w:val="090C2CEA"/>
    <w:rsid w:val="093127A0"/>
    <w:rsid w:val="093A4802"/>
    <w:rsid w:val="09421AC4"/>
    <w:rsid w:val="09D45743"/>
    <w:rsid w:val="09E20C2A"/>
    <w:rsid w:val="09EC3E49"/>
    <w:rsid w:val="09FF7949"/>
    <w:rsid w:val="0A61577C"/>
    <w:rsid w:val="0A8924F9"/>
    <w:rsid w:val="0A97A9A6"/>
    <w:rsid w:val="0AA1C3C9"/>
    <w:rsid w:val="0AB0EA41"/>
    <w:rsid w:val="0B0C837E"/>
    <w:rsid w:val="0B3ADC5B"/>
    <w:rsid w:val="0B898F52"/>
    <w:rsid w:val="0B9E05E5"/>
    <w:rsid w:val="0BA96C49"/>
    <w:rsid w:val="0BE8BF93"/>
    <w:rsid w:val="0C08B7E8"/>
    <w:rsid w:val="0C170ACB"/>
    <w:rsid w:val="0C8B6936"/>
    <w:rsid w:val="0CAE957C"/>
    <w:rsid w:val="0D002DB7"/>
    <w:rsid w:val="0D7AD3FB"/>
    <w:rsid w:val="0D91B9BA"/>
    <w:rsid w:val="0D9B5C60"/>
    <w:rsid w:val="0DB1E96F"/>
    <w:rsid w:val="0DBBCED6"/>
    <w:rsid w:val="0DF8C38F"/>
    <w:rsid w:val="0E40D773"/>
    <w:rsid w:val="0E41EAAC"/>
    <w:rsid w:val="0E650989"/>
    <w:rsid w:val="0E82C056"/>
    <w:rsid w:val="0EB3BA43"/>
    <w:rsid w:val="0EE3BD4D"/>
    <w:rsid w:val="0EF148C4"/>
    <w:rsid w:val="0EFBBB20"/>
    <w:rsid w:val="0F044D5E"/>
    <w:rsid w:val="0F13549E"/>
    <w:rsid w:val="0F1B93CE"/>
    <w:rsid w:val="0F2132EF"/>
    <w:rsid w:val="0F401150"/>
    <w:rsid w:val="0F514C6E"/>
    <w:rsid w:val="0F95D207"/>
    <w:rsid w:val="0F991850"/>
    <w:rsid w:val="0FD59968"/>
    <w:rsid w:val="0FD5BEEF"/>
    <w:rsid w:val="0FDB49A0"/>
    <w:rsid w:val="0FE1366F"/>
    <w:rsid w:val="0FFE9744"/>
    <w:rsid w:val="103462C4"/>
    <w:rsid w:val="103B8A10"/>
    <w:rsid w:val="10663540"/>
    <w:rsid w:val="1072DDDA"/>
    <w:rsid w:val="1077BEC7"/>
    <w:rsid w:val="109279FD"/>
    <w:rsid w:val="116F5C4B"/>
    <w:rsid w:val="11AE2FD7"/>
    <w:rsid w:val="12037BE2"/>
    <w:rsid w:val="120DAFCB"/>
    <w:rsid w:val="1220E312"/>
    <w:rsid w:val="123CA656"/>
    <w:rsid w:val="124B213B"/>
    <w:rsid w:val="12548F9D"/>
    <w:rsid w:val="12585326"/>
    <w:rsid w:val="12B3FB7B"/>
    <w:rsid w:val="12E95958"/>
    <w:rsid w:val="134EB351"/>
    <w:rsid w:val="13526159"/>
    <w:rsid w:val="13792C08"/>
    <w:rsid w:val="1397F071"/>
    <w:rsid w:val="13D810CD"/>
    <w:rsid w:val="13E4326F"/>
    <w:rsid w:val="13F1DFAC"/>
    <w:rsid w:val="1403C6FD"/>
    <w:rsid w:val="14386B29"/>
    <w:rsid w:val="144AB8EB"/>
    <w:rsid w:val="1481BCFF"/>
    <w:rsid w:val="1482276C"/>
    <w:rsid w:val="14D55D5E"/>
    <w:rsid w:val="150C2D6E"/>
    <w:rsid w:val="15353B1F"/>
    <w:rsid w:val="154F1652"/>
    <w:rsid w:val="157A72EB"/>
    <w:rsid w:val="15C48CA7"/>
    <w:rsid w:val="16220055"/>
    <w:rsid w:val="164D1081"/>
    <w:rsid w:val="169FD64B"/>
    <w:rsid w:val="16C6B529"/>
    <w:rsid w:val="16CDBAB9"/>
    <w:rsid w:val="16D780A3"/>
    <w:rsid w:val="171F3378"/>
    <w:rsid w:val="177510A0"/>
    <w:rsid w:val="17904165"/>
    <w:rsid w:val="179A4C58"/>
    <w:rsid w:val="17A8C819"/>
    <w:rsid w:val="17C1B978"/>
    <w:rsid w:val="17CF1ECF"/>
    <w:rsid w:val="1880A181"/>
    <w:rsid w:val="18A5E020"/>
    <w:rsid w:val="18BDA4F5"/>
    <w:rsid w:val="1922CF17"/>
    <w:rsid w:val="192BDBA5"/>
    <w:rsid w:val="1961C2A8"/>
    <w:rsid w:val="19ACC2D7"/>
    <w:rsid w:val="19AE79A3"/>
    <w:rsid w:val="19B304DB"/>
    <w:rsid w:val="1A09BEAB"/>
    <w:rsid w:val="1A2DA7E7"/>
    <w:rsid w:val="1A644EA5"/>
    <w:rsid w:val="1AA10500"/>
    <w:rsid w:val="1B438381"/>
    <w:rsid w:val="1B9348E6"/>
    <w:rsid w:val="1B96314E"/>
    <w:rsid w:val="1BAB44B6"/>
    <w:rsid w:val="1BAC335D"/>
    <w:rsid w:val="1BB65C44"/>
    <w:rsid w:val="1BEDA692"/>
    <w:rsid w:val="1BF115DA"/>
    <w:rsid w:val="1BF96CD3"/>
    <w:rsid w:val="1C10864B"/>
    <w:rsid w:val="1C166BC2"/>
    <w:rsid w:val="1C42095C"/>
    <w:rsid w:val="1C904D36"/>
    <w:rsid w:val="1CC474F7"/>
    <w:rsid w:val="1D893F3F"/>
    <w:rsid w:val="1D92AAF4"/>
    <w:rsid w:val="1DD5B80F"/>
    <w:rsid w:val="1E08DE95"/>
    <w:rsid w:val="1E13C207"/>
    <w:rsid w:val="1E2D3576"/>
    <w:rsid w:val="1EC6BD46"/>
    <w:rsid w:val="1EE3BF99"/>
    <w:rsid w:val="1EF69834"/>
    <w:rsid w:val="1F1F4648"/>
    <w:rsid w:val="1F4B6A32"/>
    <w:rsid w:val="1F5E44A1"/>
    <w:rsid w:val="1F63AA37"/>
    <w:rsid w:val="1F88AC72"/>
    <w:rsid w:val="1F8EEBF9"/>
    <w:rsid w:val="1FAA7C9B"/>
    <w:rsid w:val="1FBCD991"/>
    <w:rsid w:val="1FC17B24"/>
    <w:rsid w:val="1FC9DDA5"/>
    <w:rsid w:val="1FE37E97"/>
    <w:rsid w:val="1FF8A572"/>
    <w:rsid w:val="201C4C7B"/>
    <w:rsid w:val="204E32FC"/>
    <w:rsid w:val="2058467F"/>
    <w:rsid w:val="206D39E3"/>
    <w:rsid w:val="208DF90D"/>
    <w:rsid w:val="209F0FAD"/>
    <w:rsid w:val="20B530EB"/>
    <w:rsid w:val="20B56C32"/>
    <w:rsid w:val="20DDC410"/>
    <w:rsid w:val="211A20D6"/>
    <w:rsid w:val="21384EBE"/>
    <w:rsid w:val="21AB9122"/>
    <w:rsid w:val="21BECD0D"/>
    <w:rsid w:val="21C76596"/>
    <w:rsid w:val="21E0619C"/>
    <w:rsid w:val="21EF16CC"/>
    <w:rsid w:val="221AD212"/>
    <w:rsid w:val="22392C12"/>
    <w:rsid w:val="2250FBF5"/>
    <w:rsid w:val="22992219"/>
    <w:rsid w:val="22BE7906"/>
    <w:rsid w:val="22E790E2"/>
    <w:rsid w:val="22F9E15A"/>
    <w:rsid w:val="230D5FA2"/>
    <w:rsid w:val="23141EED"/>
    <w:rsid w:val="231A2674"/>
    <w:rsid w:val="232FB49D"/>
    <w:rsid w:val="23424780"/>
    <w:rsid w:val="23641986"/>
    <w:rsid w:val="2389B155"/>
    <w:rsid w:val="238B1676"/>
    <w:rsid w:val="23BB513B"/>
    <w:rsid w:val="23BBF24C"/>
    <w:rsid w:val="23C4AC69"/>
    <w:rsid w:val="23C7053F"/>
    <w:rsid w:val="23EEF18B"/>
    <w:rsid w:val="243B41F5"/>
    <w:rsid w:val="243FE8BA"/>
    <w:rsid w:val="244B6CA2"/>
    <w:rsid w:val="248196E3"/>
    <w:rsid w:val="24AC453D"/>
    <w:rsid w:val="24B46074"/>
    <w:rsid w:val="24C6EEA7"/>
    <w:rsid w:val="25768033"/>
    <w:rsid w:val="2641374F"/>
    <w:rsid w:val="26870A10"/>
    <w:rsid w:val="26F70CDE"/>
    <w:rsid w:val="270411B0"/>
    <w:rsid w:val="2730034C"/>
    <w:rsid w:val="273C4617"/>
    <w:rsid w:val="2772D400"/>
    <w:rsid w:val="278723F5"/>
    <w:rsid w:val="27A42993"/>
    <w:rsid w:val="27AAA9E0"/>
    <w:rsid w:val="27C46F49"/>
    <w:rsid w:val="27E81C4C"/>
    <w:rsid w:val="27EF6052"/>
    <w:rsid w:val="28066FC0"/>
    <w:rsid w:val="283BF607"/>
    <w:rsid w:val="28582164"/>
    <w:rsid w:val="2871B8D8"/>
    <w:rsid w:val="2883A563"/>
    <w:rsid w:val="288435F5"/>
    <w:rsid w:val="28945452"/>
    <w:rsid w:val="2894A929"/>
    <w:rsid w:val="28F53084"/>
    <w:rsid w:val="28F9BB7D"/>
    <w:rsid w:val="28FAAF4A"/>
    <w:rsid w:val="290543DB"/>
    <w:rsid w:val="2905CAC0"/>
    <w:rsid w:val="293173B0"/>
    <w:rsid w:val="294283BF"/>
    <w:rsid w:val="296921B5"/>
    <w:rsid w:val="297AF12B"/>
    <w:rsid w:val="2995DEEB"/>
    <w:rsid w:val="29A04FED"/>
    <w:rsid w:val="29A9CCC9"/>
    <w:rsid w:val="29DDD575"/>
    <w:rsid w:val="29E079AD"/>
    <w:rsid w:val="2A6C8AEF"/>
    <w:rsid w:val="2A95EE75"/>
    <w:rsid w:val="2ABE90DC"/>
    <w:rsid w:val="2B3BBB66"/>
    <w:rsid w:val="2B6DC441"/>
    <w:rsid w:val="2B934187"/>
    <w:rsid w:val="2BA246EF"/>
    <w:rsid w:val="2BCDD176"/>
    <w:rsid w:val="2BDBC3DD"/>
    <w:rsid w:val="2C0127C6"/>
    <w:rsid w:val="2C56FD22"/>
    <w:rsid w:val="2C89E01A"/>
    <w:rsid w:val="2CB3917E"/>
    <w:rsid w:val="2CC7072A"/>
    <w:rsid w:val="2D31547E"/>
    <w:rsid w:val="2D75CEF7"/>
    <w:rsid w:val="2D829D37"/>
    <w:rsid w:val="2DB233C5"/>
    <w:rsid w:val="2DD13220"/>
    <w:rsid w:val="2DDF3C84"/>
    <w:rsid w:val="2DF545A0"/>
    <w:rsid w:val="2E412123"/>
    <w:rsid w:val="2E84B39E"/>
    <w:rsid w:val="2EB62FCA"/>
    <w:rsid w:val="2EFD02A4"/>
    <w:rsid w:val="2F0F7AE5"/>
    <w:rsid w:val="2F256B78"/>
    <w:rsid w:val="2F4D1949"/>
    <w:rsid w:val="2F573163"/>
    <w:rsid w:val="2F72DA49"/>
    <w:rsid w:val="2FA327F9"/>
    <w:rsid w:val="2FDB6A39"/>
    <w:rsid w:val="3000725A"/>
    <w:rsid w:val="300D97B4"/>
    <w:rsid w:val="301526EC"/>
    <w:rsid w:val="3075C29A"/>
    <w:rsid w:val="30A6C88C"/>
    <w:rsid w:val="30AC53F4"/>
    <w:rsid w:val="30F9538D"/>
    <w:rsid w:val="31102C3D"/>
    <w:rsid w:val="3134556B"/>
    <w:rsid w:val="314B6B13"/>
    <w:rsid w:val="3156942C"/>
    <w:rsid w:val="31FD21BB"/>
    <w:rsid w:val="32220853"/>
    <w:rsid w:val="3232E855"/>
    <w:rsid w:val="324910D8"/>
    <w:rsid w:val="32595493"/>
    <w:rsid w:val="3265F938"/>
    <w:rsid w:val="327BE74E"/>
    <w:rsid w:val="3280BC92"/>
    <w:rsid w:val="3297CBD0"/>
    <w:rsid w:val="329F1FE6"/>
    <w:rsid w:val="32BA97C3"/>
    <w:rsid w:val="32CE2E0E"/>
    <w:rsid w:val="332F32C5"/>
    <w:rsid w:val="33723A45"/>
    <w:rsid w:val="3375C4FD"/>
    <w:rsid w:val="33B61627"/>
    <w:rsid w:val="33BB5762"/>
    <w:rsid w:val="33D36C19"/>
    <w:rsid w:val="33D379BB"/>
    <w:rsid w:val="341BB66E"/>
    <w:rsid w:val="34406E4D"/>
    <w:rsid w:val="34A82BD3"/>
    <w:rsid w:val="34B2007C"/>
    <w:rsid w:val="34CB2CCE"/>
    <w:rsid w:val="34E51C7D"/>
    <w:rsid w:val="3501F6D0"/>
    <w:rsid w:val="35602021"/>
    <w:rsid w:val="3577DD19"/>
    <w:rsid w:val="3592F01F"/>
    <w:rsid w:val="359EB1AD"/>
    <w:rsid w:val="35BFB792"/>
    <w:rsid w:val="35C77F74"/>
    <w:rsid w:val="360336D5"/>
    <w:rsid w:val="3649CA8D"/>
    <w:rsid w:val="36540E33"/>
    <w:rsid w:val="365707EB"/>
    <w:rsid w:val="3679DCD0"/>
    <w:rsid w:val="368FAC5D"/>
    <w:rsid w:val="36C0F4ED"/>
    <w:rsid w:val="36C56669"/>
    <w:rsid w:val="36D4B5A3"/>
    <w:rsid w:val="36D851EB"/>
    <w:rsid w:val="3764E64F"/>
    <w:rsid w:val="3771D441"/>
    <w:rsid w:val="377C5B7B"/>
    <w:rsid w:val="37AA5491"/>
    <w:rsid w:val="37F99A23"/>
    <w:rsid w:val="38211456"/>
    <w:rsid w:val="3822451B"/>
    <w:rsid w:val="3824CA47"/>
    <w:rsid w:val="3827B839"/>
    <w:rsid w:val="38369D94"/>
    <w:rsid w:val="38BE1728"/>
    <w:rsid w:val="38D76554"/>
    <w:rsid w:val="38E28326"/>
    <w:rsid w:val="39234CA9"/>
    <w:rsid w:val="39C1F0E6"/>
    <w:rsid w:val="39C5CDA9"/>
    <w:rsid w:val="39DB5A08"/>
    <w:rsid w:val="3A0A70DD"/>
    <w:rsid w:val="3A19B043"/>
    <w:rsid w:val="3A36D79F"/>
    <w:rsid w:val="3A7B41E4"/>
    <w:rsid w:val="3A90A688"/>
    <w:rsid w:val="3AD5ED7E"/>
    <w:rsid w:val="3AF27AEF"/>
    <w:rsid w:val="3B53918E"/>
    <w:rsid w:val="3B8E016E"/>
    <w:rsid w:val="3B8ED573"/>
    <w:rsid w:val="3BAA9314"/>
    <w:rsid w:val="3C2E0C13"/>
    <w:rsid w:val="3C4CCBBE"/>
    <w:rsid w:val="3C985AD9"/>
    <w:rsid w:val="3CC69A47"/>
    <w:rsid w:val="3CDAFBDF"/>
    <w:rsid w:val="3CE99E53"/>
    <w:rsid w:val="3D0F8AFE"/>
    <w:rsid w:val="3D706138"/>
    <w:rsid w:val="3DC6BBB9"/>
    <w:rsid w:val="3DF78D9D"/>
    <w:rsid w:val="3DFA1BAD"/>
    <w:rsid w:val="3E113D8C"/>
    <w:rsid w:val="3E405039"/>
    <w:rsid w:val="3E66BD19"/>
    <w:rsid w:val="3E6BD54A"/>
    <w:rsid w:val="3ECB2B47"/>
    <w:rsid w:val="3ECC8632"/>
    <w:rsid w:val="3F1E5593"/>
    <w:rsid w:val="3F256A32"/>
    <w:rsid w:val="3F2C77DC"/>
    <w:rsid w:val="3F354B35"/>
    <w:rsid w:val="3F3F5149"/>
    <w:rsid w:val="3F55D278"/>
    <w:rsid w:val="3F71C94C"/>
    <w:rsid w:val="3FC1FD15"/>
    <w:rsid w:val="3FC67736"/>
    <w:rsid w:val="3FEABA1B"/>
    <w:rsid w:val="3FF76202"/>
    <w:rsid w:val="4032E397"/>
    <w:rsid w:val="40346CC5"/>
    <w:rsid w:val="403A60BD"/>
    <w:rsid w:val="40593B98"/>
    <w:rsid w:val="4072816B"/>
    <w:rsid w:val="407B292E"/>
    <w:rsid w:val="407D0D6F"/>
    <w:rsid w:val="40D4172B"/>
    <w:rsid w:val="41260A3A"/>
    <w:rsid w:val="413BB118"/>
    <w:rsid w:val="413EBA7B"/>
    <w:rsid w:val="418267DC"/>
    <w:rsid w:val="41CE5E61"/>
    <w:rsid w:val="4201F4D2"/>
    <w:rsid w:val="4210C19F"/>
    <w:rsid w:val="421F87F9"/>
    <w:rsid w:val="42302DF1"/>
    <w:rsid w:val="42530449"/>
    <w:rsid w:val="426D62AD"/>
    <w:rsid w:val="429D063C"/>
    <w:rsid w:val="42A9F063"/>
    <w:rsid w:val="42DD1955"/>
    <w:rsid w:val="42EEDCAE"/>
    <w:rsid w:val="43382E79"/>
    <w:rsid w:val="43440178"/>
    <w:rsid w:val="436BE0FA"/>
    <w:rsid w:val="4380B067"/>
    <w:rsid w:val="438A0F16"/>
    <w:rsid w:val="43D5FC19"/>
    <w:rsid w:val="440D8C19"/>
    <w:rsid w:val="4466962E"/>
    <w:rsid w:val="449114C4"/>
    <w:rsid w:val="44BB3A94"/>
    <w:rsid w:val="44F007E7"/>
    <w:rsid w:val="45196B3A"/>
    <w:rsid w:val="4531EF19"/>
    <w:rsid w:val="4550A5C0"/>
    <w:rsid w:val="45A14649"/>
    <w:rsid w:val="45C902F9"/>
    <w:rsid w:val="463B91E6"/>
    <w:rsid w:val="46AAE295"/>
    <w:rsid w:val="46D1936E"/>
    <w:rsid w:val="46D9BFB9"/>
    <w:rsid w:val="4709B4D5"/>
    <w:rsid w:val="47354C10"/>
    <w:rsid w:val="473D7242"/>
    <w:rsid w:val="478AB654"/>
    <w:rsid w:val="47BD1356"/>
    <w:rsid w:val="47D539EF"/>
    <w:rsid w:val="47D94883"/>
    <w:rsid w:val="47E0B9E2"/>
    <w:rsid w:val="47E26BF2"/>
    <w:rsid w:val="47E9CE06"/>
    <w:rsid w:val="47FA771A"/>
    <w:rsid w:val="48112CEB"/>
    <w:rsid w:val="486FEA6E"/>
    <w:rsid w:val="487E7D25"/>
    <w:rsid w:val="48946405"/>
    <w:rsid w:val="489B8FFF"/>
    <w:rsid w:val="48B310CB"/>
    <w:rsid w:val="48BAA434"/>
    <w:rsid w:val="48F2C6BB"/>
    <w:rsid w:val="48F703EB"/>
    <w:rsid w:val="490A1C19"/>
    <w:rsid w:val="4910351E"/>
    <w:rsid w:val="4913E219"/>
    <w:rsid w:val="49BA3F69"/>
    <w:rsid w:val="49D21B02"/>
    <w:rsid w:val="4A00E8E6"/>
    <w:rsid w:val="4A637DAA"/>
    <w:rsid w:val="4A6F9D3E"/>
    <w:rsid w:val="4A8CA251"/>
    <w:rsid w:val="4AABBD67"/>
    <w:rsid w:val="4AB58187"/>
    <w:rsid w:val="4AF3848C"/>
    <w:rsid w:val="4B046768"/>
    <w:rsid w:val="4B160E01"/>
    <w:rsid w:val="4B19CF8C"/>
    <w:rsid w:val="4B302B40"/>
    <w:rsid w:val="4B730F36"/>
    <w:rsid w:val="4BB432F0"/>
    <w:rsid w:val="4BCFF8BA"/>
    <w:rsid w:val="4BDB2E04"/>
    <w:rsid w:val="4BF3F2B3"/>
    <w:rsid w:val="4C08EBA3"/>
    <w:rsid w:val="4C125027"/>
    <w:rsid w:val="4C91CB65"/>
    <w:rsid w:val="4CBC3DF3"/>
    <w:rsid w:val="4CBE6350"/>
    <w:rsid w:val="4CE7023A"/>
    <w:rsid w:val="4D025F48"/>
    <w:rsid w:val="4D2509BC"/>
    <w:rsid w:val="4D3CE92C"/>
    <w:rsid w:val="4DA5C164"/>
    <w:rsid w:val="4DBA0E4B"/>
    <w:rsid w:val="4DC29F88"/>
    <w:rsid w:val="4E16F4D7"/>
    <w:rsid w:val="4E3FB03B"/>
    <w:rsid w:val="4E617120"/>
    <w:rsid w:val="4E6492E8"/>
    <w:rsid w:val="4EA2B632"/>
    <w:rsid w:val="4F2013E0"/>
    <w:rsid w:val="4F515FDD"/>
    <w:rsid w:val="4F752CF6"/>
    <w:rsid w:val="4FB74336"/>
    <w:rsid w:val="4FB9B5D7"/>
    <w:rsid w:val="4FD16A07"/>
    <w:rsid w:val="4FD881F9"/>
    <w:rsid w:val="5072E028"/>
    <w:rsid w:val="50A55068"/>
    <w:rsid w:val="50C1EE62"/>
    <w:rsid w:val="50D5943B"/>
    <w:rsid w:val="510B18C0"/>
    <w:rsid w:val="51406C22"/>
    <w:rsid w:val="5151591A"/>
    <w:rsid w:val="519FA465"/>
    <w:rsid w:val="51B5C6F8"/>
    <w:rsid w:val="52086DF7"/>
    <w:rsid w:val="5254AF4E"/>
    <w:rsid w:val="5266B288"/>
    <w:rsid w:val="52A63CA2"/>
    <w:rsid w:val="534E41E0"/>
    <w:rsid w:val="5356B3DE"/>
    <w:rsid w:val="535B3BA8"/>
    <w:rsid w:val="53A575A5"/>
    <w:rsid w:val="53AE5ECB"/>
    <w:rsid w:val="53BDB764"/>
    <w:rsid w:val="53D7584C"/>
    <w:rsid w:val="5417B73E"/>
    <w:rsid w:val="547B6373"/>
    <w:rsid w:val="54993AA5"/>
    <w:rsid w:val="54B76575"/>
    <w:rsid w:val="54C8019A"/>
    <w:rsid w:val="54CD7F47"/>
    <w:rsid w:val="54E0FE6C"/>
    <w:rsid w:val="54E392E9"/>
    <w:rsid w:val="55249AFA"/>
    <w:rsid w:val="5526B839"/>
    <w:rsid w:val="5543A25B"/>
    <w:rsid w:val="55490E72"/>
    <w:rsid w:val="55AB086B"/>
    <w:rsid w:val="55B6EFB8"/>
    <w:rsid w:val="55D3E852"/>
    <w:rsid w:val="5655C902"/>
    <w:rsid w:val="5657BACF"/>
    <w:rsid w:val="56912720"/>
    <w:rsid w:val="570B0375"/>
    <w:rsid w:val="572205C6"/>
    <w:rsid w:val="57637E3F"/>
    <w:rsid w:val="57A50E42"/>
    <w:rsid w:val="583B13F1"/>
    <w:rsid w:val="58484D7C"/>
    <w:rsid w:val="58569EA4"/>
    <w:rsid w:val="587926AA"/>
    <w:rsid w:val="5925BDAC"/>
    <w:rsid w:val="5A083FE1"/>
    <w:rsid w:val="5A264348"/>
    <w:rsid w:val="5A3E172D"/>
    <w:rsid w:val="5A5FD223"/>
    <w:rsid w:val="5A808AF6"/>
    <w:rsid w:val="5AAB97D1"/>
    <w:rsid w:val="5AAF267A"/>
    <w:rsid w:val="5AE2534D"/>
    <w:rsid w:val="5B132998"/>
    <w:rsid w:val="5B3D077F"/>
    <w:rsid w:val="5B3F5055"/>
    <w:rsid w:val="5B890452"/>
    <w:rsid w:val="5BE7EBD1"/>
    <w:rsid w:val="5BF049B0"/>
    <w:rsid w:val="5C061F63"/>
    <w:rsid w:val="5C22270A"/>
    <w:rsid w:val="5C3446AA"/>
    <w:rsid w:val="5C5B9807"/>
    <w:rsid w:val="5C64A857"/>
    <w:rsid w:val="5C931BB1"/>
    <w:rsid w:val="5CBB16DF"/>
    <w:rsid w:val="5CCDB524"/>
    <w:rsid w:val="5CF913C5"/>
    <w:rsid w:val="5D0B7280"/>
    <w:rsid w:val="5D411923"/>
    <w:rsid w:val="5DA7F01A"/>
    <w:rsid w:val="5DE6225B"/>
    <w:rsid w:val="5DFEA4BA"/>
    <w:rsid w:val="5E03174B"/>
    <w:rsid w:val="5E3E423C"/>
    <w:rsid w:val="5E585270"/>
    <w:rsid w:val="5E633D4D"/>
    <w:rsid w:val="5E636D58"/>
    <w:rsid w:val="5EC3B256"/>
    <w:rsid w:val="5EC5A90B"/>
    <w:rsid w:val="5EEAE2EC"/>
    <w:rsid w:val="5F15F522"/>
    <w:rsid w:val="5F7A73C0"/>
    <w:rsid w:val="5FC0C3C9"/>
    <w:rsid w:val="60092478"/>
    <w:rsid w:val="60523738"/>
    <w:rsid w:val="6053761B"/>
    <w:rsid w:val="6070B7EF"/>
    <w:rsid w:val="6080667C"/>
    <w:rsid w:val="609F7825"/>
    <w:rsid w:val="609F89B2"/>
    <w:rsid w:val="60C98A6F"/>
    <w:rsid w:val="617CC995"/>
    <w:rsid w:val="618066C6"/>
    <w:rsid w:val="61C4CED8"/>
    <w:rsid w:val="61D54C8D"/>
    <w:rsid w:val="61EE19D8"/>
    <w:rsid w:val="621584B1"/>
    <w:rsid w:val="621AFF94"/>
    <w:rsid w:val="625C1DC9"/>
    <w:rsid w:val="6289EEC2"/>
    <w:rsid w:val="62C68BC1"/>
    <w:rsid w:val="62D07C32"/>
    <w:rsid w:val="62E4CA4B"/>
    <w:rsid w:val="634D5CA3"/>
    <w:rsid w:val="63559EDB"/>
    <w:rsid w:val="63795D40"/>
    <w:rsid w:val="639CBD88"/>
    <w:rsid w:val="639EF195"/>
    <w:rsid w:val="63A52EE5"/>
    <w:rsid w:val="63A8698D"/>
    <w:rsid w:val="644E9C09"/>
    <w:rsid w:val="6490D750"/>
    <w:rsid w:val="64F1CA48"/>
    <w:rsid w:val="6512718E"/>
    <w:rsid w:val="652E1608"/>
    <w:rsid w:val="65440FC0"/>
    <w:rsid w:val="655C8B66"/>
    <w:rsid w:val="65E9BAC3"/>
    <w:rsid w:val="65EDB382"/>
    <w:rsid w:val="665D2C30"/>
    <w:rsid w:val="666B25C7"/>
    <w:rsid w:val="6693D9E6"/>
    <w:rsid w:val="66AA40BB"/>
    <w:rsid w:val="66DD58BF"/>
    <w:rsid w:val="66E0CFE7"/>
    <w:rsid w:val="66EF3802"/>
    <w:rsid w:val="671B7D0C"/>
    <w:rsid w:val="673D586C"/>
    <w:rsid w:val="674B0841"/>
    <w:rsid w:val="67585E9B"/>
    <w:rsid w:val="67968E03"/>
    <w:rsid w:val="67A593A5"/>
    <w:rsid w:val="67D7FF72"/>
    <w:rsid w:val="67F9DA02"/>
    <w:rsid w:val="67FFDA97"/>
    <w:rsid w:val="6809ECDC"/>
    <w:rsid w:val="6844A410"/>
    <w:rsid w:val="6877EBD8"/>
    <w:rsid w:val="68AB368F"/>
    <w:rsid w:val="68B4389D"/>
    <w:rsid w:val="68BA6A13"/>
    <w:rsid w:val="68D2A823"/>
    <w:rsid w:val="695CEC8C"/>
    <w:rsid w:val="696364E2"/>
    <w:rsid w:val="699FFBE0"/>
    <w:rsid w:val="69AE6909"/>
    <w:rsid w:val="69B24AC3"/>
    <w:rsid w:val="6A1D0613"/>
    <w:rsid w:val="6A23E95F"/>
    <w:rsid w:val="6A2FB003"/>
    <w:rsid w:val="6A3649C6"/>
    <w:rsid w:val="6A398450"/>
    <w:rsid w:val="6A399CCF"/>
    <w:rsid w:val="6A4B0082"/>
    <w:rsid w:val="6A50FBFC"/>
    <w:rsid w:val="6A676184"/>
    <w:rsid w:val="6A80E34B"/>
    <w:rsid w:val="6A8BC69F"/>
    <w:rsid w:val="6AB4633F"/>
    <w:rsid w:val="6AEF4A23"/>
    <w:rsid w:val="6AF1944E"/>
    <w:rsid w:val="6B12F8AD"/>
    <w:rsid w:val="6B241CD4"/>
    <w:rsid w:val="6B50DF1B"/>
    <w:rsid w:val="6B6D84E3"/>
    <w:rsid w:val="6BF06200"/>
    <w:rsid w:val="6C70F898"/>
    <w:rsid w:val="6C769905"/>
    <w:rsid w:val="6CF9CCB5"/>
    <w:rsid w:val="6CFC0498"/>
    <w:rsid w:val="6D15A3E8"/>
    <w:rsid w:val="6D20735F"/>
    <w:rsid w:val="6D216825"/>
    <w:rsid w:val="6D336FCC"/>
    <w:rsid w:val="6D3EE306"/>
    <w:rsid w:val="6D69C20E"/>
    <w:rsid w:val="6D9AAF5A"/>
    <w:rsid w:val="6DBB8FA4"/>
    <w:rsid w:val="6E17A6AE"/>
    <w:rsid w:val="6E1A0775"/>
    <w:rsid w:val="6E271830"/>
    <w:rsid w:val="6E282B64"/>
    <w:rsid w:val="6E4D4258"/>
    <w:rsid w:val="6E5A8099"/>
    <w:rsid w:val="6E89643E"/>
    <w:rsid w:val="6F159ECE"/>
    <w:rsid w:val="6F3A2089"/>
    <w:rsid w:val="6F3AA707"/>
    <w:rsid w:val="6F403684"/>
    <w:rsid w:val="6F7C325E"/>
    <w:rsid w:val="6FA76533"/>
    <w:rsid w:val="6FCCAB36"/>
    <w:rsid w:val="7003044A"/>
    <w:rsid w:val="7008FD7C"/>
    <w:rsid w:val="701CE004"/>
    <w:rsid w:val="703FF85F"/>
    <w:rsid w:val="70A87DC0"/>
    <w:rsid w:val="70EB610D"/>
    <w:rsid w:val="715582E1"/>
    <w:rsid w:val="715DA106"/>
    <w:rsid w:val="7174C5C0"/>
    <w:rsid w:val="717E6ECA"/>
    <w:rsid w:val="719E6250"/>
    <w:rsid w:val="71CE9131"/>
    <w:rsid w:val="71D31002"/>
    <w:rsid w:val="71F01669"/>
    <w:rsid w:val="72214C59"/>
    <w:rsid w:val="7259131B"/>
    <w:rsid w:val="726176EE"/>
    <w:rsid w:val="72686233"/>
    <w:rsid w:val="72CADDBA"/>
    <w:rsid w:val="72E6054B"/>
    <w:rsid w:val="72E82B04"/>
    <w:rsid w:val="73195DAC"/>
    <w:rsid w:val="736DC808"/>
    <w:rsid w:val="7391EAE0"/>
    <w:rsid w:val="73A20AA7"/>
    <w:rsid w:val="73BEE588"/>
    <w:rsid w:val="73C0C8C5"/>
    <w:rsid w:val="73CBD623"/>
    <w:rsid w:val="73F6E130"/>
    <w:rsid w:val="7418194B"/>
    <w:rsid w:val="742E9A3F"/>
    <w:rsid w:val="74746C4F"/>
    <w:rsid w:val="74923726"/>
    <w:rsid w:val="74D4BF9D"/>
    <w:rsid w:val="74D55B89"/>
    <w:rsid w:val="750BC3D4"/>
    <w:rsid w:val="750C5391"/>
    <w:rsid w:val="75469126"/>
    <w:rsid w:val="7558AC08"/>
    <w:rsid w:val="758247D4"/>
    <w:rsid w:val="75C03774"/>
    <w:rsid w:val="76119335"/>
    <w:rsid w:val="762570A4"/>
    <w:rsid w:val="76555B56"/>
    <w:rsid w:val="7659CCAD"/>
    <w:rsid w:val="769C7A24"/>
    <w:rsid w:val="76C5B8A7"/>
    <w:rsid w:val="7751C6D2"/>
    <w:rsid w:val="7762B49E"/>
    <w:rsid w:val="77778561"/>
    <w:rsid w:val="77AFA47F"/>
    <w:rsid w:val="780B0D42"/>
    <w:rsid w:val="78598301"/>
    <w:rsid w:val="78627227"/>
    <w:rsid w:val="786CACE9"/>
    <w:rsid w:val="78883379"/>
    <w:rsid w:val="78D33949"/>
    <w:rsid w:val="78E7ACC8"/>
    <w:rsid w:val="79514037"/>
    <w:rsid w:val="79740DEE"/>
    <w:rsid w:val="797A33C7"/>
    <w:rsid w:val="79B162C1"/>
    <w:rsid w:val="79E84751"/>
    <w:rsid w:val="79EB7990"/>
    <w:rsid w:val="79F5787E"/>
    <w:rsid w:val="7A2C649C"/>
    <w:rsid w:val="7A3287FA"/>
    <w:rsid w:val="7AC97839"/>
    <w:rsid w:val="7AF8E11F"/>
    <w:rsid w:val="7AFDA74D"/>
    <w:rsid w:val="7B0538E8"/>
    <w:rsid w:val="7B16D1AE"/>
    <w:rsid w:val="7B67B57C"/>
    <w:rsid w:val="7B745872"/>
    <w:rsid w:val="7B7E5DC7"/>
    <w:rsid w:val="7B8AF95F"/>
    <w:rsid w:val="7BB67198"/>
    <w:rsid w:val="7BF83080"/>
    <w:rsid w:val="7C0B808D"/>
    <w:rsid w:val="7C465657"/>
    <w:rsid w:val="7C7B6F0F"/>
    <w:rsid w:val="7CABF9E3"/>
    <w:rsid w:val="7CB87B70"/>
    <w:rsid w:val="7D1D78E9"/>
    <w:rsid w:val="7D3911C3"/>
    <w:rsid w:val="7D3FE0BD"/>
    <w:rsid w:val="7D5FF574"/>
    <w:rsid w:val="7D933A08"/>
    <w:rsid w:val="7D947ECF"/>
    <w:rsid w:val="7D990702"/>
    <w:rsid w:val="7DE35A8A"/>
    <w:rsid w:val="7DE83A2E"/>
    <w:rsid w:val="7E563E5F"/>
    <w:rsid w:val="7E717727"/>
    <w:rsid w:val="7E7B4EE6"/>
    <w:rsid w:val="7EA7FE59"/>
    <w:rsid w:val="7EAFDEBC"/>
    <w:rsid w:val="7EF144AA"/>
    <w:rsid w:val="7EFD5E28"/>
    <w:rsid w:val="7EFE1B88"/>
    <w:rsid w:val="7F0B276F"/>
    <w:rsid w:val="7F4D9E43"/>
    <w:rsid w:val="7F565C22"/>
    <w:rsid w:val="7F5C6E72"/>
    <w:rsid w:val="7F7656C8"/>
    <w:rsid w:val="7F8C7ABD"/>
    <w:rsid w:val="7F9B0E30"/>
    <w:rsid w:val="7FDC7D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EF47C"/>
  <w15:chartTrackingRefBased/>
  <w15:docId w15:val="{DEC0AA6C-34B7-4D0B-ADDE-EEC34FE48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7651B"/>
    <w:pPr>
      <w:ind w:left="720"/>
      <w:contextualSpacing/>
    </w:pPr>
  </w:style>
  <w:style w:type="paragraph" w:styleId="Allmrkusetekst">
    <w:name w:val="footnote text"/>
    <w:basedOn w:val="Normaallaad"/>
    <w:link w:val="AllmrkusetekstMrk"/>
    <w:uiPriority w:val="99"/>
    <w:unhideWhenUsed/>
    <w:rsid w:val="004A1CBD"/>
    <w:pPr>
      <w:spacing w:after="0" w:line="240" w:lineRule="auto"/>
    </w:pPr>
    <w:rPr>
      <w:sz w:val="20"/>
      <w:szCs w:val="20"/>
    </w:rPr>
  </w:style>
  <w:style w:type="character" w:customStyle="1" w:styleId="AllmrkusetekstMrk">
    <w:name w:val="Allmärkuse tekst Märk"/>
    <w:basedOn w:val="Liguvaikefont"/>
    <w:link w:val="Allmrkusetekst"/>
    <w:uiPriority w:val="99"/>
    <w:rsid w:val="004A1CBD"/>
    <w:rPr>
      <w:sz w:val="20"/>
      <w:szCs w:val="20"/>
    </w:rPr>
  </w:style>
  <w:style w:type="character" w:styleId="Allmrkuseviide">
    <w:name w:val="footnote reference"/>
    <w:basedOn w:val="Liguvaikefont"/>
    <w:uiPriority w:val="99"/>
    <w:unhideWhenUsed/>
    <w:rsid w:val="004A1CBD"/>
    <w:rPr>
      <w:vertAlign w:val="superscript"/>
    </w:rPr>
  </w:style>
  <w:style w:type="paragraph" w:customStyle="1" w:styleId="title-bold">
    <w:name w:val="title-bold"/>
    <w:basedOn w:val="Normaallaa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semiHidden/>
    <w:unhideWhenUse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4A1CBD"/>
    <w:rPr>
      <w:i/>
      <w:iCs/>
    </w:rPr>
  </w:style>
  <w:style w:type="character" w:styleId="Hperlink">
    <w:name w:val="Hyperlink"/>
    <w:basedOn w:val="Liguvaikefont"/>
    <w:uiPriority w:val="99"/>
    <w:unhideWhenUsed/>
    <w:rsid w:val="00E208A6"/>
    <w:rPr>
      <w:color w:val="0000FF"/>
      <w:u w:val="single"/>
    </w:rPr>
  </w:style>
  <w:style w:type="paragraph" w:styleId="Kehatekst2">
    <w:name w:val="Body Text 2"/>
    <w:basedOn w:val="Normaallaad"/>
    <w:link w:val="Kehatekst2Mrk"/>
    <w:uiPriority w:val="99"/>
    <w:rsid w:val="00E208A6"/>
    <w:pPr>
      <w:widowControl w:val="0"/>
      <w:suppressAutoHyphens/>
      <w:spacing w:after="120" w:line="480" w:lineRule="auto"/>
    </w:pPr>
    <w:rPr>
      <w:rFonts w:ascii="Times New Roman" w:eastAsia="Times New Roman" w:hAnsi="Times New Roman" w:cs="Times New Roman"/>
      <w:kern w:val="1"/>
      <w:sz w:val="24"/>
      <w:szCs w:val="24"/>
      <w:lang w:eastAsia="ar-SA"/>
    </w:rPr>
  </w:style>
  <w:style w:type="character" w:customStyle="1" w:styleId="Kehatekst2Mrk">
    <w:name w:val="Kehatekst 2 Märk"/>
    <w:basedOn w:val="Liguvaikefont"/>
    <w:link w:val="Kehatekst2"/>
    <w:uiPriority w:val="99"/>
    <w:rsid w:val="00E208A6"/>
    <w:rPr>
      <w:rFonts w:ascii="Times New Roman" w:eastAsia="Times New Roman" w:hAnsi="Times New Roman" w:cs="Times New Roman"/>
      <w:kern w:val="1"/>
      <w:sz w:val="24"/>
      <w:szCs w:val="24"/>
      <w:lang w:eastAsia="ar-SA"/>
    </w:rPr>
  </w:style>
  <w:style w:type="paragraph" w:customStyle="1" w:styleId="oj-doc-ti">
    <w:name w:val="oj-doc-ti"/>
    <w:basedOn w:val="Normaallaad"/>
    <w:rsid w:val="00EB0D4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E4590E"/>
    <w:rPr>
      <w:sz w:val="16"/>
      <w:szCs w:val="16"/>
    </w:rPr>
  </w:style>
  <w:style w:type="paragraph" w:styleId="Kommentaaritekst">
    <w:name w:val="annotation text"/>
    <w:basedOn w:val="Normaallaad"/>
    <w:link w:val="KommentaaritekstMrk"/>
    <w:uiPriority w:val="99"/>
    <w:unhideWhenUsed/>
    <w:rsid w:val="00E4590E"/>
    <w:pPr>
      <w:spacing w:line="240" w:lineRule="auto"/>
    </w:pPr>
    <w:rPr>
      <w:sz w:val="20"/>
      <w:szCs w:val="20"/>
    </w:rPr>
  </w:style>
  <w:style w:type="character" w:customStyle="1" w:styleId="KommentaaritekstMrk">
    <w:name w:val="Kommentaari tekst Märk"/>
    <w:basedOn w:val="Liguvaikefont"/>
    <w:link w:val="Kommentaaritekst"/>
    <w:uiPriority w:val="99"/>
    <w:rsid w:val="00E4590E"/>
    <w:rPr>
      <w:sz w:val="20"/>
      <w:szCs w:val="20"/>
    </w:rPr>
  </w:style>
  <w:style w:type="paragraph" w:styleId="Kommentaariteema">
    <w:name w:val="annotation subject"/>
    <w:basedOn w:val="Kommentaaritekst"/>
    <w:next w:val="Kommentaaritekst"/>
    <w:link w:val="KommentaariteemaMrk"/>
    <w:uiPriority w:val="99"/>
    <w:semiHidden/>
    <w:unhideWhenUsed/>
    <w:rsid w:val="00E4590E"/>
    <w:rPr>
      <w:b/>
      <w:bCs/>
    </w:rPr>
  </w:style>
  <w:style w:type="character" w:customStyle="1" w:styleId="KommentaariteemaMrk">
    <w:name w:val="Kommentaari teema Märk"/>
    <w:basedOn w:val="KommentaaritekstMrk"/>
    <w:link w:val="Kommentaariteema"/>
    <w:uiPriority w:val="99"/>
    <w:semiHidden/>
    <w:rsid w:val="00E4590E"/>
    <w:rPr>
      <w:b/>
      <w:bCs/>
      <w:sz w:val="20"/>
      <w:szCs w:val="20"/>
    </w:rPr>
  </w:style>
  <w:style w:type="paragraph" w:styleId="Pis">
    <w:name w:val="header"/>
    <w:basedOn w:val="Normaallaad"/>
    <w:link w:val="PisMrk"/>
    <w:uiPriority w:val="99"/>
    <w:unhideWhenUsed/>
    <w:rsid w:val="00324AA4"/>
    <w:pPr>
      <w:tabs>
        <w:tab w:val="center" w:pos="4680"/>
        <w:tab w:val="right" w:pos="9360"/>
      </w:tabs>
      <w:spacing w:after="0" w:line="240" w:lineRule="auto"/>
    </w:pPr>
  </w:style>
  <w:style w:type="character" w:customStyle="1" w:styleId="PisMrk">
    <w:name w:val="Päis Märk"/>
    <w:basedOn w:val="Liguvaikefont"/>
    <w:link w:val="Pis"/>
    <w:uiPriority w:val="99"/>
    <w:rsid w:val="00141EB8"/>
  </w:style>
  <w:style w:type="paragraph" w:styleId="Jalus">
    <w:name w:val="footer"/>
    <w:basedOn w:val="Normaallaad"/>
    <w:link w:val="JalusMrk"/>
    <w:uiPriority w:val="99"/>
    <w:unhideWhenUsed/>
    <w:rsid w:val="00324AA4"/>
    <w:pPr>
      <w:tabs>
        <w:tab w:val="center" w:pos="4680"/>
        <w:tab w:val="right" w:pos="9360"/>
      </w:tabs>
      <w:spacing w:after="0" w:line="240" w:lineRule="auto"/>
    </w:pPr>
  </w:style>
  <w:style w:type="character" w:customStyle="1" w:styleId="JalusMrk">
    <w:name w:val="Jalus Märk"/>
    <w:basedOn w:val="Liguvaikefont"/>
    <w:link w:val="Jalus"/>
    <w:uiPriority w:val="99"/>
    <w:rsid w:val="00141EB8"/>
  </w:style>
  <w:style w:type="character" w:styleId="Lahendamatamainimine">
    <w:name w:val="Unresolved Mention"/>
    <w:basedOn w:val="Liguvaikefont"/>
    <w:uiPriority w:val="99"/>
    <w:semiHidden/>
    <w:unhideWhenUsed/>
    <w:rsid w:val="00AC254A"/>
    <w:rPr>
      <w:color w:val="605E5C"/>
      <w:shd w:val="clear" w:color="auto" w:fill="E1DFDD"/>
    </w:rPr>
  </w:style>
  <w:style w:type="paragraph" w:styleId="Redaktsioon">
    <w:name w:val="Revision"/>
    <w:hidden/>
    <w:uiPriority w:val="99"/>
    <w:semiHidden/>
    <w:rsid w:val="00190876"/>
    <w:pPr>
      <w:spacing w:after="0" w:line="240" w:lineRule="auto"/>
    </w:pPr>
  </w:style>
  <w:style w:type="table" w:styleId="Kontuurtabel">
    <w:name w:val="Table Grid"/>
    <w:basedOn w:val="Normaaltabel"/>
    <w:uiPriority w:val="39"/>
    <w:rsid w:val="00525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E41E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8817">
      <w:bodyDiv w:val="1"/>
      <w:marLeft w:val="0"/>
      <w:marRight w:val="0"/>
      <w:marTop w:val="0"/>
      <w:marBottom w:val="0"/>
      <w:divBdr>
        <w:top w:val="none" w:sz="0" w:space="0" w:color="auto"/>
        <w:left w:val="none" w:sz="0" w:space="0" w:color="auto"/>
        <w:bottom w:val="none" w:sz="0" w:space="0" w:color="auto"/>
        <w:right w:val="none" w:sz="0" w:space="0" w:color="auto"/>
      </w:divBdr>
    </w:div>
    <w:div w:id="386414205">
      <w:bodyDiv w:val="1"/>
      <w:marLeft w:val="0"/>
      <w:marRight w:val="0"/>
      <w:marTop w:val="0"/>
      <w:marBottom w:val="0"/>
      <w:divBdr>
        <w:top w:val="none" w:sz="0" w:space="0" w:color="auto"/>
        <w:left w:val="none" w:sz="0" w:space="0" w:color="auto"/>
        <w:bottom w:val="none" w:sz="0" w:space="0" w:color="auto"/>
        <w:right w:val="none" w:sz="0" w:space="0" w:color="auto"/>
      </w:divBdr>
    </w:div>
    <w:div w:id="415056468">
      <w:bodyDiv w:val="1"/>
      <w:marLeft w:val="0"/>
      <w:marRight w:val="0"/>
      <w:marTop w:val="0"/>
      <w:marBottom w:val="0"/>
      <w:divBdr>
        <w:top w:val="none" w:sz="0" w:space="0" w:color="auto"/>
        <w:left w:val="none" w:sz="0" w:space="0" w:color="auto"/>
        <w:bottom w:val="none" w:sz="0" w:space="0" w:color="auto"/>
        <w:right w:val="none" w:sz="0" w:space="0" w:color="auto"/>
      </w:divBdr>
    </w:div>
    <w:div w:id="654530523">
      <w:bodyDiv w:val="1"/>
      <w:marLeft w:val="0"/>
      <w:marRight w:val="0"/>
      <w:marTop w:val="0"/>
      <w:marBottom w:val="0"/>
      <w:divBdr>
        <w:top w:val="none" w:sz="0" w:space="0" w:color="auto"/>
        <w:left w:val="none" w:sz="0" w:space="0" w:color="auto"/>
        <w:bottom w:val="none" w:sz="0" w:space="0" w:color="auto"/>
        <w:right w:val="none" w:sz="0" w:space="0" w:color="auto"/>
      </w:divBdr>
    </w:div>
    <w:div w:id="841897114">
      <w:bodyDiv w:val="1"/>
      <w:marLeft w:val="0"/>
      <w:marRight w:val="0"/>
      <w:marTop w:val="0"/>
      <w:marBottom w:val="0"/>
      <w:divBdr>
        <w:top w:val="none" w:sz="0" w:space="0" w:color="auto"/>
        <w:left w:val="none" w:sz="0" w:space="0" w:color="auto"/>
        <w:bottom w:val="none" w:sz="0" w:space="0" w:color="auto"/>
        <w:right w:val="none" w:sz="0" w:space="0" w:color="auto"/>
      </w:divBdr>
    </w:div>
    <w:div w:id="1009060618">
      <w:bodyDiv w:val="1"/>
      <w:marLeft w:val="0"/>
      <w:marRight w:val="0"/>
      <w:marTop w:val="0"/>
      <w:marBottom w:val="0"/>
      <w:divBdr>
        <w:top w:val="none" w:sz="0" w:space="0" w:color="auto"/>
        <w:left w:val="none" w:sz="0" w:space="0" w:color="auto"/>
        <w:bottom w:val="none" w:sz="0" w:space="0" w:color="auto"/>
        <w:right w:val="none" w:sz="0" w:space="0" w:color="auto"/>
      </w:divBdr>
    </w:div>
    <w:div w:id="1211385697">
      <w:bodyDiv w:val="1"/>
      <w:marLeft w:val="0"/>
      <w:marRight w:val="0"/>
      <w:marTop w:val="0"/>
      <w:marBottom w:val="0"/>
      <w:divBdr>
        <w:top w:val="none" w:sz="0" w:space="0" w:color="auto"/>
        <w:left w:val="none" w:sz="0" w:space="0" w:color="auto"/>
        <w:bottom w:val="none" w:sz="0" w:space="0" w:color="auto"/>
        <w:right w:val="none" w:sz="0" w:space="0" w:color="auto"/>
      </w:divBdr>
    </w:div>
    <w:div w:id="1384677062">
      <w:bodyDiv w:val="1"/>
      <w:marLeft w:val="0"/>
      <w:marRight w:val="0"/>
      <w:marTop w:val="0"/>
      <w:marBottom w:val="0"/>
      <w:divBdr>
        <w:top w:val="none" w:sz="0" w:space="0" w:color="auto"/>
        <w:left w:val="none" w:sz="0" w:space="0" w:color="auto"/>
        <w:bottom w:val="none" w:sz="0" w:space="0" w:color="auto"/>
        <w:right w:val="none" w:sz="0" w:space="0" w:color="auto"/>
      </w:divBdr>
    </w:div>
    <w:div w:id="1618681061">
      <w:bodyDiv w:val="1"/>
      <w:marLeft w:val="0"/>
      <w:marRight w:val="0"/>
      <w:marTop w:val="0"/>
      <w:marBottom w:val="0"/>
      <w:divBdr>
        <w:top w:val="none" w:sz="0" w:space="0" w:color="auto"/>
        <w:left w:val="none" w:sz="0" w:space="0" w:color="auto"/>
        <w:bottom w:val="none" w:sz="0" w:space="0" w:color="auto"/>
        <w:right w:val="none" w:sz="0" w:space="0" w:color="auto"/>
      </w:divBdr>
    </w:div>
    <w:div w:id="1711688322">
      <w:bodyDiv w:val="1"/>
      <w:marLeft w:val="0"/>
      <w:marRight w:val="0"/>
      <w:marTop w:val="0"/>
      <w:marBottom w:val="0"/>
      <w:divBdr>
        <w:top w:val="none" w:sz="0" w:space="0" w:color="auto"/>
        <w:left w:val="none" w:sz="0" w:space="0" w:color="auto"/>
        <w:bottom w:val="none" w:sz="0" w:space="0" w:color="auto"/>
        <w:right w:val="none" w:sz="0" w:space="0" w:color="auto"/>
      </w:divBdr>
    </w:div>
    <w:div w:id="18510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04012024003?leiaKehtiv"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madina.talu@fin.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velin.karindi-kask@fin.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ariregister.rik.ee/est/statistics" TargetMode="External"/><Relationship Id="rId3" Type="http://schemas.openxmlformats.org/officeDocument/2006/relationships/hyperlink" Target="https://fin.ee/riigihaldus-ja-avalik-teenistus-kinnisvara/riigihaldus/avaliku-sektori-statistika" TargetMode="External"/><Relationship Id="rId7" Type="http://schemas.openxmlformats.org/officeDocument/2006/relationships/hyperlink" Target="https://andmed.stat.ee/et/stat/majandus__ettevetete-majandusnaitajad__ettevetete-tulud-kulud-kasum__aastastatistika/EM001" TargetMode="External"/><Relationship Id="rId2" Type="http://schemas.openxmlformats.org/officeDocument/2006/relationships/hyperlink" Target="https://www.riigiteataja.ee/kohtulahendid/otsingutulemus.html?aktiivneTab=KOIK&amp;sort=LahendiKuulutamiseAeg&amp;asc=false&amp;kohtuasjaNumber=3-2-1-95-10&amp;lahendiKpvAlgus=&amp;lahendiKpvLopp=&amp;menetluseKpvAlgus=&amp;menetluseKpvLopp=&amp;kohus=&amp;kohtunik=&amp;annotatsiooniSisu=&amp;menetluseLiik=&amp;lahendiLiik=&amp;ecliNumber=&amp;lahendiTekst=" TargetMode="External"/><Relationship Id="rId1" Type="http://schemas.openxmlformats.org/officeDocument/2006/relationships/hyperlink" Target="https://valitsus.ee/valitsuse-eesmargid-ja-tegevused/valitsemise-alused/tegevusprogramm-0" TargetMode="External"/><Relationship Id="rId6" Type="http://schemas.openxmlformats.org/officeDocument/2006/relationships/hyperlink" Target="https://curia.europa.eu/juris/document/document.jsf?text=&amp;docid=169187&amp;pageIndex=0&amp;doclang=et&amp;mode=lst&amp;dir=&amp;occ=first&amp;part=1&amp;cid=16653733" TargetMode="External"/><Relationship Id="rId5" Type="http://schemas.openxmlformats.org/officeDocument/2006/relationships/hyperlink" Target="https://www.fin.ee/personali-ja-palgastatistika" TargetMode="External"/><Relationship Id="rId4" Type="http://schemas.openxmlformats.org/officeDocument/2006/relationships/hyperlink" Target="https://andmed.stat.ee/et/stat/majandus__hinnad/IA021/table/tableViewLayout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518AC-680C-4CBA-8F9D-56229B3C609A}">
  <ds:schemaRefs>
    <ds:schemaRef ds:uri="http://schemas.microsoft.com/sharepoint/v3/contenttype/forms"/>
  </ds:schemaRefs>
</ds:datastoreItem>
</file>

<file path=customXml/itemProps2.xml><?xml version="1.0" encoding="utf-8"?>
<ds:datastoreItem xmlns:ds="http://schemas.openxmlformats.org/officeDocument/2006/customXml" ds:itemID="{66F26B04-74B1-4358-B3CF-558C00A9D696}">
  <ds:schemaRefs>
    <ds:schemaRef ds:uri="http://schemas.openxmlformats.org/officeDocument/2006/bibliography"/>
  </ds:schemaRefs>
</ds:datastoreItem>
</file>

<file path=customXml/itemProps3.xml><?xml version="1.0" encoding="utf-8"?>
<ds:datastoreItem xmlns:ds="http://schemas.openxmlformats.org/officeDocument/2006/customXml" ds:itemID="{02B7CEF8-B0EE-48FF-A668-662ACFF606B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6D5ECA12-00F0-4897-9ACC-D926107DF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4186</Words>
  <Characters>24279</Characters>
  <Application>Microsoft Office Word</Application>
  <DocSecurity>0</DocSecurity>
  <Lines>202</Lines>
  <Paragraphs>56</Paragraphs>
  <ScaleCrop>false</ScaleCrop>
  <Company/>
  <LinksUpToDate>false</LinksUpToDate>
  <CharactersWithSpaces>28409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Maarja-Liis Lall - JUSTDIGI</cp:lastModifiedBy>
  <cp:revision>80</cp:revision>
  <dcterms:created xsi:type="dcterms:W3CDTF">2025-09-09T18:20:00Z</dcterms:created>
  <dcterms:modified xsi:type="dcterms:W3CDTF">2025-09-16T06:35:00Z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6245800</vt:r8>
  </property>
  <property fmtid="{D5CDD505-2E9C-101B-9397-08002B2CF9AE}" pid="4" name="MSIP_Label_defa4170-0d19-0005-0004-bc88714345d2_Enabled">
    <vt:lpwstr>true</vt:lpwstr>
  </property>
  <property fmtid="{D5CDD505-2E9C-101B-9397-08002B2CF9AE}" pid="5" name="MSIP_Label_defa4170-0d19-0005-0004-bc88714345d2_SetDate">
    <vt:lpwstr>2025-04-29T08:59:29Z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62ceba75-3360-44d1-ba4f-8e0cbce1464f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